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E55" w:rsidRDefault="00ED6CFA" w:rsidP="00F8466A">
      <w:pPr>
        <w:spacing w:line="360" w:lineRule="auto"/>
      </w:pPr>
      <w:r>
        <w:rPr>
          <w:rFonts w:hint="eastAsia"/>
          <w:sz w:val="28"/>
          <w:szCs w:val="28"/>
        </w:rPr>
        <w:t>湖南农业大学思源馆修缮加固改造项目检测、设计及预算编制</w:t>
      </w:r>
      <w:ins w:id="0" w:author="Administrator" w:date="2022-08-31T21:20:00Z">
        <w:r w:rsidR="000751ED">
          <w:rPr>
            <w:rFonts w:hint="eastAsia"/>
            <w:sz w:val="28"/>
            <w:szCs w:val="28"/>
          </w:rPr>
          <w:t>服务</w:t>
        </w:r>
      </w:ins>
      <w:r>
        <w:rPr>
          <w:rFonts w:hint="eastAsia"/>
          <w:sz w:val="28"/>
          <w:szCs w:val="28"/>
        </w:rPr>
        <w:t>（</w:t>
      </w:r>
      <w:r>
        <w:rPr>
          <w:rFonts w:hint="eastAsia"/>
          <w:b/>
          <w:bCs/>
          <w:sz w:val="28"/>
          <w:szCs w:val="28"/>
        </w:rPr>
        <w:t>商务要求</w:t>
      </w:r>
      <w:r>
        <w:rPr>
          <w:rFonts w:hint="eastAsia"/>
          <w:sz w:val="28"/>
          <w:szCs w:val="28"/>
        </w:rPr>
        <w:t>）</w:t>
      </w: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11"/>
        <w:gridCol w:w="6855"/>
      </w:tblGrid>
      <w:tr w:rsidR="00363E55">
        <w:trPr>
          <w:trHeight w:val="591"/>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商务项目</w:t>
            </w:r>
          </w:p>
        </w:tc>
        <w:tc>
          <w:tcPr>
            <w:tcW w:w="3474"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商务要求</w:t>
            </w:r>
          </w:p>
        </w:tc>
      </w:tr>
      <w:tr w:rsidR="00363E55" w:rsidTr="00F8466A">
        <w:trPr>
          <w:trHeight w:val="2828"/>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有效竞价标准</w:t>
            </w:r>
          </w:p>
        </w:tc>
        <w:tc>
          <w:tcPr>
            <w:tcW w:w="3474" w:type="pct"/>
            <w:vAlign w:val="center"/>
          </w:tcPr>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1</w:t>
            </w:r>
            <w:r>
              <w:rPr>
                <w:rFonts w:ascii="PingFang SC" w:hAnsi="PingFang SC" w:hint="eastAsia"/>
                <w:color w:val="404040"/>
                <w:szCs w:val="21"/>
              </w:rPr>
              <w:t>、</w:t>
            </w:r>
            <w:r>
              <w:rPr>
                <w:rFonts w:ascii="PingFang SC" w:hAnsi="PingFang SC"/>
                <w:color w:val="404040"/>
                <w:szCs w:val="21"/>
              </w:rPr>
              <w:t>上传竞价响应文件</w:t>
            </w:r>
            <w:r>
              <w:rPr>
                <w:rFonts w:ascii="PingFang SC" w:hAnsi="PingFang SC" w:hint="eastAsia"/>
                <w:color w:val="404040"/>
                <w:szCs w:val="21"/>
              </w:rPr>
              <w:t>（纸质材料扫描后在附件中上传），包括：资质证明材料、报价一览表、现场踏勘证明。</w:t>
            </w:r>
          </w:p>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2</w:t>
            </w:r>
            <w:r>
              <w:rPr>
                <w:rFonts w:ascii="PingFang SC" w:hAnsi="PingFang SC" w:hint="eastAsia"/>
                <w:color w:val="404040"/>
                <w:szCs w:val="21"/>
              </w:rPr>
              <w:t>、采购控制总价：</w:t>
            </w:r>
            <w:r>
              <w:rPr>
                <w:rFonts w:ascii="宋体" w:eastAsia="宋体" w:hAnsi="宋体" w:cs="宋体"/>
                <w:sz w:val="24"/>
                <w:szCs w:val="24"/>
              </w:rPr>
              <w:t>55.36</w:t>
            </w:r>
            <w:r>
              <w:rPr>
                <w:rFonts w:ascii="宋体" w:eastAsia="宋体" w:hAnsi="宋体" w:cs="宋体" w:hint="eastAsia"/>
                <w:sz w:val="24"/>
                <w:szCs w:val="24"/>
              </w:rPr>
              <w:t>万元。投标人</w:t>
            </w:r>
            <w:r>
              <w:rPr>
                <w:rFonts w:ascii="PingFang SC" w:hAnsi="PingFang SC"/>
                <w:color w:val="404040"/>
                <w:szCs w:val="21"/>
              </w:rPr>
              <w:t>报价不得超过采购控制总价</w:t>
            </w:r>
            <w:r>
              <w:rPr>
                <w:rFonts w:ascii="PingFang SC" w:hAnsi="PingFang SC" w:hint="eastAsia"/>
                <w:color w:val="404040"/>
                <w:szCs w:val="21"/>
              </w:rPr>
              <w:t>。</w:t>
            </w:r>
          </w:p>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3</w:t>
            </w:r>
            <w:r>
              <w:rPr>
                <w:rFonts w:ascii="PingFang SC" w:hAnsi="PingFang SC" w:hint="eastAsia"/>
                <w:color w:val="404040"/>
                <w:szCs w:val="21"/>
              </w:rPr>
              <w:t>、</w:t>
            </w:r>
            <w:r w:rsidR="00F8466A">
              <w:rPr>
                <w:rFonts w:ascii="PingFang SC" w:hAnsi="PingFang SC"/>
                <w:color w:val="404040"/>
                <w:szCs w:val="21"/>
              </w:rPr>
              <w:t>供应商投标前必须</w:t>
            </w:r>
            <w:r w:rsidR="00F8466A">
              <w:rPr>
                <w:rFonts w:ascii="PingFang SC" w:hAnsi="PingFang SC" w:hint="eastAsia"/>
                <w:color w:val="404040"/>
                <w:szCs w:val="21"/>
              </w:rPr>
              <w:t>进行</w:t>
            </w:r>
            <w:r w:rsidR="00F8466A">
              <w:rPr>
                <w:rFonts w:ascii="PingFang SC" w:hAnsi="PingFang SC"/>
                <w:color w:val="404040"/>
                <w:szCs w:val="21"/>
              </w:rPr>
              <w:t>现场</w:t>
            </w:r>
            <w:r w:rsidR="00F8466A">
              <w:rPr>
                <w:rFonts w:ascii="PingFang SC" w:hAnsi="PingFang SC" w:hint="eastAsia"/>
                <w:color w:val="404040"/>
                <w:szCs w:val="21"/>
              </w:rPr>
              <w:t>踏勘（联系人：马老师，上班时间联系电话：</w:t>
            </w:r>
            <w:r w:rsidR="00F8466A">
              <w:rPr>
                <w:rFonts w:ascii="PingFang SC" w:hAnsi="PingFang SC"/>
                <w:color w:val="404040"/>
                <w:szCs w:val="21"/>
              </w:rPr>
              <w:t>18373131065</w:t>
            </w:r>
            <w:r w:rsidR="00F8466A">
              <w:rPr>
                <w:rFonts w:ascii="PingFang SC" w:hAnsi="PingFang SC" w:hint="eastAsia"/>
                <w:color w:val="404040"/>
                <w:szCs w:val="21"/>
              </w:rPr>
              <w:t>），参加现场踏勘时须提供公司营业执照复印件</w:t>
            </w:r>
            <w:r w:rsidR="000D1484">
              <w:rPr>
                <w:rFonts w:ascii="PingFang SC" w:hAnsi="PingFang SC" w:hint="eastAsia"/>
                <w:color w:val="404040"/>
                <w:szCs w:val="21"/>
              </w:rPr>
              <w:t>及相关资质材料（具体资格条件详见本表中的资质要求）</w:t>
            </w:r>
            <w:r w:rsidR="00F8466A">
              <w:rPr>
                <w:rFonts w:ascii="PingFang SC" w:hAnsi="PingFang SC" w:hint="eastAsia"/>
                <w:color w:val="404040"/>
                <w:szCs w:val="21"/>
              </w:rPr>
              <w:t>，公司授权委托书和身份证原件（如踏勘者为公司法人则只需提供身份证原件），提供近</w:t>
            </w:r>
            <w:r w:rsidR="00F8466A">
              <w:rPr>
                <w:rFonts w:ascii="PingFang SC" w:hAnsi="PingFang SC" w:hint="eastAsia"/>
                <w:color w:val="404040"/>
                <w:szCs w:val="21"/>
              </w:rPr>
              <w:t>3</w:t>
            </w:r>
            <w:r w:rsidR="00F8466A">
              <w:rPr>
                <w:rFonts w:ascii="PingFang SC" w:hAnsi="PingFang SC" w:hint="eastAsia"/>
                <w:color w:val="404040"/>
                <w:szCs w:val="21"/>
              </w:rPr>
              <w:t>个月的社保证明材料</w:t>
            </w:r>
            <w:r w:rsidR="00F8466A">
              <w:rPr>
                <w:rFonts w:ascii="PingFang SC" w:hAnsi="PingFang SC" w:hint="eastAsia"/>
                <w:color w:val="404040"/>
                <w:szCs w:val="21"/>
              </w:rPr>
              <w:t>,</w:t>
            </w:r>
            <w:r w:rsidR="00F8466A">
              <w:rPr>
                <w:rFonts w:ascii="PingFang SC" w:hAnsi="PingFang SC" w:hint="eastAsia"/>
                <w:color w:val="404040"/>
                <w:szCs w:val="21"/>
              </w:rPr>
              <w:t>踏勘完毕，可由我方开具加盖公章的现场踏勘证明，报价时需将有效的现场踏勘证明扫描后作为附件上传，</w:t>
            </w:r>
            <w:bookmarkStart w:id="1" w:name="_GoBack"/>
            <w:bookmarkEnd w:id="1"/>
            <w:r w:rsidR="00F8466A">
              <w:rPr>
                <w:rFonts w:ascii="PingFang SC" w:hAnsi="PingFang SC"/>
                <w:color w:val="404040"/>
                <w:szCs w:val="21"/>
              </w:rPr>
              <w:t>否则，报价无效</w:t>
            </w:r>
            <w:r>
              <w:rPr>
                <w:rFonts w:ascii="PingFang SC" w:hAnsi="PingFang SC"/>
                <w:color w:val="404040"/>
                <w:szCs w:val="21"/>
              </w:rPr>
              <w:t>。</w:t>
            </w:r>
          </w:p>
        </w:tc>
      </w:tr>
      <w:tr w:rsidR="00363E55">
        <w:trPr>
          <w:trHeight w:val="2139"/>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资质要求</w:t>
            </w:r>
          </w:p>
        </w:tc>
        <w:tc>
          <w:tcPr>
            <w:tcW w:w="3474" w:type="pct"/>
            <w:vAlign w:val="center"/>
          </w:tcPr>
          <w:p w:rsidR="00363E55" w:rsidRDefault="00ED6CFA">
            <w:pPr>
              <w:widowControl/>
              <w:jc w:val="left"/>
              <w:rPr>
                <w:rFonts w:ascii="PingFang SC" w:hAnsi="PingFang SC" w:hint="eastAsia"/>
                <w:color w:val="404040"/>
                <w:szCs w:val="21"/>
              </w:rPr>
            </w:pPr>
            <w:r>
              <w:rPr>
                <w:rFonts w:ascii="PingFang SC" w:hAnsi="PingFang SC"/>
                <w:color w:val="404040"/>
                <w:szCs w:val="21"/>
              </w:rPr>
              <w:t>1</w:t>
            </w:r>
            <w:r>
              <w:rPr>
                <w:rFonts w:ascii="PingFang SC" w:hAnsi="PingFang SC"/>
                <w:color w:val="404040"/>
                <w:szCs w:val="21"/>
              </w:rPr>
              <w:t>、投标人</w:t>
            </w:r>
            <w:r>
              <w:rPr>
                <w:rFonts w:ascii="PingFang SC" w:hAnsi="PingFang SC" w:hint="eastAsia"/>
                <w:color w:val="404040"/>
                <w:szCs w:val="21"/>
              </w:rPr>
              <w:t>营业执照副本、组织机构代码证、税务登记证（已办理三证合一或五证合一的投标人，提供新版营业执照副本）</w:t>
            </w:r>
            <w:r>
              <w:rPr>
                <w:rFonts w:ascii="PingFang SC" w:hAnsi="PingFang SC"/>
                <w:color w:val="404040"/>
                <w:szCs w:val="21"/>
              </w:rPr>
              <w:t>。</w:t>
            </w:r>
          </w:p>
          <w:p w:rsidR="00363E55" w:rsidRDefault="00ED6CFA">
            <w:pPr>
              <w:widowControl/>
              <w:jc w:val="left"/>
              <w:rPr>
                <w:rFonts w:ascii="PingFang SC" w:hAnsi="PingFang SC" w:hint="eastAsia"/>
                <w:color w:val="404040"/>
                <w:szCs w:val="21"/>
              </w:rPr>
            </w:pPr>
            <w:r>
              <w:rPr>
                <w:rFonts w:ascii="PingFang SC" w:hAnsi="PingFang SC"/>
                <w:color w:val="404040"/>
                <w:szCs w:val="21"/>
              </w:rPr>
              <w:t>2</w:t>
            </w:r>
            <w:r>
              <w:rPr>
                <w:rFonts w:ascii="PingFang SC" w:hAnsi="PingFang SC"/>
                <w:color w:val="404040"/>
                <w:szCs w:val="21"/>
              </w:rPr>
              <w:t>、法定代表人授权委托书原件及双方身份证复印件。</w:t>
            </w:r>
          </w:p>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3</w:t>
            </w:r>
            <w:r>
              <w:rPr>
                <w:rFonts w:ascii="PingFang SC" w:hAnsi="PingFang SC" w:hint="eastAsia"/>
                <w:color w:val="404040"/>
                <w:szCs w:val="21"/>
              </w:rPr>
              <w:t>、采购项目的特定资格条件：</w:t>
            </w:r>
          </w:p>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w:t>
            </w:r>
            <w:r>
              <w:rPr>
                <w:rFonts w:ascii="PingFang SC" w:hAnsi="PingFang SC" w:hint="eastAsia"/>
                <w:color w:val="404040"/>
                <w:szCs w:val="21"/>
              </w:rPr>
              <w:t>1</w:t>
            </w:r>
            <w:r>
              <w:rPr>
                <w:rFonts w:ascii="PingFang SC" w:hAnsi="PingFang SC" w:hint="eastAsia"/>
                <w:color w:val="404040"/>
                <w:szCs w:val="21"/>
              </w:rPr>
              <w:t>）设计单位：建筑设计专项资质乙级及以上；项目负责人要求：</w:t>
            </w:r>
            <w:r w:rsidRPr="0069392B">
              <w:rPr>
                <w:rFonts w:ascii="PingFang SC" w:hAnsi="PingFang SC" w:hint="eastAsia"/>
                <w:color w:val="404040"/>
                <w:szCs w:val="21"/>
              </w:rPr>
              <w:t>高级工程师或一级注册结构工程师</w:t>
            </w:r>
            <w:r>
              <w:rPr>
                <w:rFonts w:ascii="PingFang SC" w:hAnsi="PingFang SC" w:hint="eastAsia"/>
                <w:color w:val="404040"/>
                <w:szCs w:val="21"/>
              </w:rPr>
              <w:t>；</w:t>
            </w:r>
            <w:r w:rsidRPr="0069392B">
              <w:rPr>
                <w:rFonts w:ascii="PingFang SC" w:hAnsi="PingFang SC" w:hint="eastAsia"/>
                <w:color w:val="404040"/>
                <w:szCs w:val="21"/>
              </w:rPr>
              <w:t>具有结构加固和文物修缮业绩者优先。</w:t>
            </w:r>
          </w:p>
          <w:p w:rsidR="00363E55" w:rsidRDefault="00ED6CFA">
            <w:pPr>
              <w:widowControl/>
              <w:jc w:val="left"/>
              <w:rPr>
                <w:rFonts w:ascii="PingFang SC" w:hAnsi="PingFang SC" w:hint="eastAsia"/>
                <w:color w:val="404040"/>
                <w:szCs w:val="21"/>
              </w:rPr>
            </w:pPr>
            <w:r>
              <w:rPr>
                <w:rFonts w:ascii="PingFang SC" w:hAnsi="PingFang SC" w:hint="eastAsia"/>
                <w:color w:val="404040"/>
                <w:szCs w:val="21"/>
              </w:rPr>
              <w:t>（</w:t>
            </w:r>
            <w:r>
              <w:rPr>
                <w:rFonts w:ascii="PingFang SC" w:hAnsi="PingFang SC" w:hint="eastAsia"/>
                <w:color w:val="404040"/>
                <w:szCs w:val="21"/>
              </w:rPr>
              <w:t>2</w:t>
            </w:r>
            <w:r>
              <w:rPr>
                <w:rFonts w:ascii="PingFang SC" w:hAnsi="PingFang SC" w:hint="eastAsia"/>
                <w:color w:val="404040"/>
                <w:szCs w:val="21"/>
              </w:rPr>
              <w:t>）检测单位：</w:t>
            </w:r>
            <w:r w:rsidR="00905280">
              <w:rPr>
                <w:rFonts w:ascii="PingFang SC" w:hAnsi="PingFang SC" w:hint="eastAsia"/>
                <w:color w:val="404040"/>
                <w:szCs w:val="21"/>
              </w:rPr>
              <w:fldChar w:fldCharType="begin"/>
            </w:r>
            <w:r>
              <w:rPr>
                <w:rFonts w:ascii="PingFang SC" w:hAnsi="PingFang SC" w:hint="eastAsia"/>
                <w:color w:val="404040"/>
                <w:szCs w:val="21"/>
              </w:rPr>
              <w:instrText xml:space="preserve"> = 1 \* GB3 </w:instrText>
            </w:r>
            <w:r w:rsidR="00905280">
              <w:rPr>
                <w:rFonts w:ascii="PingFang SC" w:hAnsi="PingFang SC" w:hint="eastAsia"/>
                <w:color w:val="404040"/>
                <w:szCs w:val="21"/>
              </w:rPr>
              <w:fldChar w:fldCharType="separate"/>
            </w:r>
            <w:r>
              <w:rPr>
                <w:rFonts w:ascii="PingFang SC" w:hAnsi="PingFang SC" w:hint="eastAsia"/>
                <w:color w:val="404040"/>
                <w:szCs w:val="21"/>
              </w:rPr>
              <w:t>①</w:t>
            </w:r>
            <w:r w:rsidR="00905280">
              <w:rPr>
                <w:rFonts w:ascii="PingFang SC" w:hAnsi="PingFang SC" w:hint="eastAsia"/>
                <w:color w:val="404040"/>
                <w:szCs w:val="21"/>
              </w:rPr>
              <w:fldChar w:fldCharType="end"/>
            </w:r>
            <w:r>
              <w:rPr>
                <w:rFonts w:ascii="PingFang SC" w:hAnsi="PingFang SC" w:hint="eastAsia"/>
                <w:color w:val="404040"/>
                <w:szCs w:val="21"/>
              </w:rPr>
              <w:t>投标人须具备省级及以上（含省级）建设行政主管部门颁发的建设工程质量检测机构资质（检测范围应包含地基基础工程检测、主体结构工程现场检测）；</w:t>
            </w:r>
          </w:p>
          <w:p w:rsidR="00363E55" w:rsidRDefault="00905280">
            <w:pPr>
              <w:widowControl/>
              <w:jc w:val="left"/>
              <w:rPr>
                <w:rFonts w:ascii="PingFang SC" w:hAnsi="PingFang SC" w:hint="eastAsia"/>
                <w:color w:val="404040"/>
                <w:szCs w:val="21"/>
              </w:rPr>
            </w:pPr>
            <w:r>
              <w:rPr>
                <w:rFonts w:ascii="PingFang SC" w:hAnsi="PingFang SC" w:hint="eastAsia"/>
                <w:color w:val="404040"/>
                <w:szCs w:val="21"/>
              </w:rPr>
              <w:fldChar w:fldCharType="begin"/>
            </w:r>
            <w:r w:rsidR="00ED6CFA">
              <w:rPr>
                <w:rFonts w:ascii="PingFang SC" w:hAnsi="PingFang SC" w:hint="eastAsia"/>
                <w:color w:val="404040"/>
                <w:szCs w:val="21"/>
              </w:rPr>
              <w:instrText xml:space="preserve"> = 2 \* GB3 </w:instrText>
            </w:r>
            <w:r>
              <w:rPr>
                <w:rFonts w:ascii="PingFang SC" w:hAnsi="PingFang SC" w:hint="eastAsia"/>
                <w:color w:val="404040"/>
                <w:szCs w:val="21"/>
              </w:rPr>
              <w:fldChar w:fldCharType="separate"/>
            </w:r>
            <w:r w:rsidR="00ED6CFA">
              <w:rPr>
                <w:rFonts w:ascii="PingFang SC" w:hAnsi="PingFang SC" w:hint="eastAsia"/>
                <w:color w:val="404040"/>
                <w:szCs w:val="21"/>
              </w:rPr>
              <w:t>②</w:t>
            </w:r>
            <w:r>
              <w:rPr>
                <w:rFonts w:ascii="PingFang SC" w:hAnsi="PingFang SC" w:hint="eastAsia"/>
                <w:color w:val="404040"/>
                <w:szCs w:val="21"/>
              </w:rPr>
              <w:fldChar w:fldCharType="end"/>
            </w:r>
            <w:r w:rsidR="00ED6CFA">
              <w:rPr>
                <w:rFonts w:ascii="PingFang SC" w:hAnsi="PingFang SC" w:hint="eastAsia"/>
                <w:color w:val="404040"/>
                <w:szCs w:val="21"/>
              </w:rPr>
              <w:t>具备省级及以上（含省级）质量技术监督部门颁发的</w:t>
            </w:r>
            <w:r w:rsidR="00ED6CFA">
              <w:rPr>
                <w:rFonts w:ascii="PingFang SC" w:hAnsi="PingFang SC" w:hint="eastAsia"/>
                <w:color w:val="404040"/>
                <w:szCs w:val="21"/>
              </w:rPr>
              <w:t xml:space="preserve"> CMA </w:t>
            </w:r>
            <w:r w:rsidR="00ED6CFA">
              <w:rPr>
                <w:rFonts w:ascii="PingFang SC" w:hAnsi="PingFang SC" w:hint="eastAsia"/>
                <w:color w:val="404040"/>
                <w:szCs w:val="21"/>
              </w:rPr>
              <w:t>计量认证合格证书；</w:t>
            </w:r>
            <w:r>
              <w:rPr>
                <w:rFonts w:ascii="PingFang SC" w:hAnsi="PingFang SC" w:hint="eastAsia"/>
                <w:color w:val="404040"/>
                <w:szCs w:val="21"/>
              </w:rPr>
              <w:fldChar w:fldCharType="begin"/>
            </w:r>
            <w:r w:rsidR="00ED6CFA">
              <w:rPr>
                <w:rFonts w:ascii="PingFang SC" w:hAnsi="PingFang SC" w:hint="eastAsia"/>
                <w:color w:val="404040"/>
                <w:szCs w:val="21"/>
              </w:rPr>
              <w:instrText xml:space="preserve"> = 3 \* GB3 </w:instrText>
            </w:r>
            <w:r>
              <w:rPr>
                <w:rFonts w:ascii="PingFang SC" w:hAnsi="PingFang SC" w:hint="eastAsia"/>
                <w:color w:val="404040"/>
                <w:szCs w:val="21"/>
              </w:rPr>
              <w:fldChar w:fldCharType="separate"/>
            </w:r>
            <w:r w:rsidR="00ED6CFA">
              <w:rPr>
                <w:rFonts w:ascii="PingFang SC" w:hAnsi="PingFang SC" w:hint="eastAsia"/>
                <w:color w:val="404040"/>
                <w:szCs w:val="21"/>
              </w:rPr>
              <w:t>③</w:t>
            </w:r>
            <w:r>
              <w:rPr>
                <w:rFonts w:ascii="PingFang SC" w:hAnsi="PingFang SC" w:hint="eastAsia"/>
                <w:color w:val="404040"/>
                <w:szCs w:val="21"/>
              </w:rPr>
              <w:fldChar w:fldCharType="end"/>
            </w:r>
            <w:r w:rsidR="00ED6CFA">
              <w:rPr>
                <w:rFonts w:ascii="PingFang SC" w:hAnsi="PingFang SC" w:hint="eastAsia"/>
                <w:color w:val="404040"/>
                <w:szCs w:val="21"/>
              </w:rPr>
              <w:t>质量、环境、职业健康安全管理体系认证，且处于有效期内；</w:t>
            </w:r>
          </w:p>
          <w:p w:rsidR="00363E55" w:rsidRDefault="00905280">
            <w:pPr>
              <w:widowControl/>
              <w:jc w:val="left"/>
              <w:rPr>
                <w:rFonts w:ascii="PingFang SC" w:hAnsi="PingFang SC" w:hint="eastAsia"/>
                <w:color w:val="404040"/>
                <w:szCs w:val="21"/>
              </w:rPr>
            </w:pPr>
            <w:r>
              <w:rPr>
                <w:rFonts w:ascii="PingFang SC" w:hAnsi="PingFang SC" w:hint="eastAsia"/>
                <w:color w:val="404040"/>
                <w:szCs w:val="21"/>
              </w:rPr>
              <w:fldChar w:fldCharType="begin"/>
            </w:r>
            <w:r w:rsidR="00ED6CFA">
              <w:rPr>
                <w:rFonts w:ascii="PingFang SC" w:hAnsi="PingFang SC" w:hint="eastAsia"/>
                <w:color w:val="404040"/>
                <w:szCs w:val="21"/>
              </w:rPr>
              <w:instrText xml:space="preserve"> = 4 \* GB3 </w:instrText>
            </w:r>
            <w:r>
              <w:rPr>
                <w:rFonts w:ascii="PingFang SC" w:hAnsi="PingFang SC" w:hint="eastAsia"/>
                <w:color w:val="404040"/>
                <w:szCs w:val="21"/>
              </w:rPr>
              <w:fldChar w:fldCharType="separate"/>
            </w:r>
            <w:r w:rsidR="00ED6CFA">
              <w:rPr>
                <w:rFonts w:ascii="PingFang SC" w:hAnsi="PingFang SC" w:hint="eastAsia"/>
                <w:color w:val="404040"/>
                <w:szCs w:val="21"/>
              </w:rPr>
              <w:t>④</w:t>
            </w:r>
            <w:r>
              <w:rPr>
                <w:rFonts w:ascii="PingFang SC" w:hAnsi="PingFang SC" w:hint="eastAsia"/>
                <w:color w:val="404040"/>
                <w:szCs w:val="21"/>
              </w:rPr>
              <w:fldChar w:fldCharType="end"/>
            </w:r>
            <w:r w:rsidR="00ED6CFA">
              <w:rPr>
                <w:rFonts w:ascii="PingFang SC" w:hAnsi="PingFang SC" w:hint="eastAsia"/>
                <w:color w:val="404040"/>
                <w:szCs w:val="21"/>
              </w:rPr>
              <w:t>需在</w:t>
            </w:r>
            <w:r w:rsidR="00ED6CFA" w:rsidRPr="0069392B">
              <w:rPr>
                <w:rFonts w:ascii="PingFang SC" w:hAnsi="PingFang SC" w:hint="eastAsia"/>
                <w:color w:val="404040"/>
                <w:szCs w:val="21"/>
              </w:rPr>
              <w:t>202</w:t>
            </w:r>
            <w:r w:rsidR="00ED6CFA" w:rsidRPr="0069392B">
              <w:rPr>
                <w:rFonts w:ascii="PingFang SC" w:hAnsi="PingFang SC"/>
                <w:color w:val="404040"/>
                <w:szCs w:val="21"/>
              </w:rPr>
              <w:t>2</w:t>
            </w:r>
            <w:r w:rsidR="00ED6CFA" w:rsidRPr="0069392B">
              <w:rPr>
                <w:rFonts w:ascii="PingFang SC" w:hAnsi="PingFang SC" w:hint="eastAsia"/>
                <w:color w:val="404040"/>
                <w:szCs w:val="21"/>
              </w:rPr>
              <w:t>年度</w:t>
            </w:r>
            <w:r w:rsidR="00ED6CFA">
              <w:rPr>
                <w:rFonts w:ascii="PingFang SC" w:hAnsi="PingFang SC" w:hint="eastAsia"/>
                <w:color w:val="404040"/>
                <w:szCs w:val="21"/>
              </w:rPr>
              <w:t>长沙市房屋安全鉴定机构名录内。</w:t>
            </w:r>
            <w:r>
              <w:rPr>
                <w:rFonts w:ascii="PingFang SC" w:hAnsi="PingFang SC" w:hint="eastAsia"/>
                <w:color w:val="404040"/>
                <w:szCs w:val="21"/>
              </w:rPr>
              <w:fldChar w:fldCharType="begin"/>
            </w:r>
            <w:r w:rsidR="00ED6CFA">
              <w:rPr>
                <w:rFonts w:ascii="PingFang SC" w:hAnsi="PingFang SC" w:hint="eastAsia"/>
                <w:color w:val="404040"/>
                <w:szCs w:val="21"/>
              </w:rPr>
              <w:instrText xml:space="preserve"> = 5 \* GB3 </w:instrText>
            </w:r>
            <w:r>
              <w:rPr>
                <w:rFonts w:ascii="PingFang SC" w:hAnsi="PingFang SC" w:hint="eastAsia"/>
                <w:color w:val="404040"/>
                <w:szCs w:val="21"/>
              </w:rPr>
              <w:fldChar w:fldCharType="separate"/>
            </w:r>
            <w:r w:rsidR="00ED6CFA">
              <w:rPr>
                <w:rFonts w:ascii="PingFang SC" w:hAnsi="PingFang SC" w:hint="eastAsia"/>
                <w:color w:val="404040"/>
                <w:szCs w:val="21"/>
              </w:rPr>
              <w:t>⑤</w:t>
            </w:r>
            <w:r>
              <w:rPr>
                <w:rFonts w:ascii="PingFang SC" w:hAnsi="PingFang SC" w:hint="eastAsia"/>
                <w:color w:val="404040"/>
                <w:szCs w:val="21"/>
              </w:rPr>
              <w:fldChar w:fldCharType="end"/>
            </w:r>
            <w:r w:rsidR="00ED6CFA" w:rsidRPr="0069392B">
              <w:rPr>
                <w:rFonts w:ascii="PingFang SC" w:hAnsi="PingFang SC" w:hint="eastAsia"/>
                <w:color w:val="404040"/>
                <w:szCs w:val="21"/>
              </w:rPr>
              <w:t>检测项目负责人、技术负责人均要求具备以下资格：建筑工程专业高级工程师职称。</w:t>
            </w:r>
          </w:p>
          <w:p w:rsidR="00363E55" w:rsidRDefault="0069392B">
            <w:pPr>
              <w:widowControl/>
              <w:jc w:val="left"/>
              <w:rPr>
                <w:rFonts w:ascii="PingFang SC" w:hAnsi="PingFang SC" w:hint="eastAsia"/>
                <w:color w:val="404040"/>
                <w:szCs w:val="21"/>
              </w:rPr>
            </w:pPr>
            <w:r>
              <w:rPr>
                <w:rFonts w:ascii="PingFang SC" w:hAnsi="PingFang SC"/>
                <w:color w:val="404040"/>
                <w:szCs w:val="21"/>
              </w:rPr>
              <w:t>4</w:t>
            </w:r>
            <w:r>
              <w:rPr>
                <w:rFonts w:ascii="PingFang SC" w:hAnsi="PingFang SC" w:hint="eastAsia"/>
                <w:color w:val="404040"/>
                <w:szCs w:val="21"/>
              </w:rPr>
              <w:t>、本项目接受联合体投标，联合体单位数量不超过两家，且牵头单位必须为设计单位。</w:t>
            </w:r>
          </w:p>
        </w:tc>
      </w:tr>
      <w:tr w:rsidR="00363E55">
        <w:trPr>
          <w:trHeight w:val="848"/>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质保要求</w:t>
            </w:r>
          </w:p>
        </w:tc>
        <w:tc>
          <w:tcPr>
            <w:tcW w:w="3474" w:type="pct"/>
            <w:vAlign w:val="center"/>
          </w:tcPr>
          <w:p w:rsidR="00363E55" w:rsidRDefault="00ED6CFA">
            <w:pPr>
              <w:widowControl/>
              <w:ind w:firstLineChars="200" w:firstLine="420"/>
              <w:jc w:val="left"/>
              <w:textAlignment w:val="center"/>
              <w:rPr>
                <w:rFonts w:ascii="PingFang SC" w:hAnsi="PingFang SC" w:hint="eastAsia"/>
                <w:color w:val="404040"/>
                <w:szCs w:val="21"/>
              </w:rPr>
            </w:pPr>
            <w:r>
              <w:rPr>
                <w:rFonts w:ascii="PingFang SC" w:hAnsi="PingFang SC" w:hint="eastAsia"/>
                <w:color w:val="404040"/>
                <w:szCs w:val="21"/>
              </w:rPr>
              <w:t>勘察、检测、设计、造价服务必须符合相关法律法规、市文物局和政府相关部门的要求，且通过其相关审核；结构加固设计目标：房屋整体结构加固后的其正常使用年限延期不少于</w:t>
            </w:r>
            <w:r>
              <w:rPr>
                <w:rFonts w:ascii="PingFang SC" w:hAnsi="PingFang SC" w:hint="eastAsia"/>
                <w:color w:val="404040"/>
                <w:szCs w:val="21"/>
              </w:rPr>
              <w:t>30</w:t>
            </w:r>
            <w:r>
              <w:rPr>
                <w:rFonts w:ascii="PingFang SC" w:hAnsi="PingFang SC" w:hint="eastAsia"/>
                <w:color w:val="404040"/>
                <w:szCs w:val="21"/>
              </w:rPr>
              <w:t>年；</w:t>
            </w:r>
          </w:p>
        </w:tc>
      </w:tr>
      <w:tr w:rsidR="00363E55">
        <w:trPr>
          <w:trHeight w:val="737"/>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hint="eastAsia"/>
                <w:color w:val="404040"/>
                <w:kern w:val="0"/>
                <w:szCs w:val="21"/>
              </w:rPr>
              <w:t>工期要求</w:t>
            </w:r>
          </w:p>
        </w:tc>
        <w:tc>
          <w:tcPr>
            <w:tcW w:w="3474" w:type="pct"/>
            <w:vAlign w:val="center"/>
          </w:tcPr>
          <w:p w:rsidR="00363E55" w:rsidRDefault="00ED6CFA">
            <w:pPr>
              <w:widowControl/>
              <w:ind w:firstLineChars="200" w:firstLine="420"/>
              <w:jc w:val="left"/>
              <w:textAlignment w:val="center"/>
              <w:rPr>
                <w:rFonts w:ascii="PingFang SC" w:hAnsi="PingFang SC" w:hint="eastAsia"/>
                <w:color w:val="404040"/>
                <w:szCs w:val="21"/>
              </w:rPr>
            </w:pPr>
            <w:r>
              <w:rPr>
                <w:rFonts w:ascii="PingFang SC" w:hAnsi="PingFang SC"/>
                <w:color w:val="404040"/>
                <w:szCs w:val="21"/>
              </w:rPr>
              <w:t>40</w:t>
            </w:r>
            <w:r>
              <w:rPr>
                <w:rFonts w:ascii="PingFang SC" w:hAnsi="PingFang SC" w:hint="eastAsia"/>
                <w:color w:val="404040"/>
                <w:szCs w:val="21"/>
              </w:rPr>
              <w:t>天（日历天）。</w:t>
            </w:r>
          </w:p>
        </w:tc>
      </w:tr>
      <w:tr w:rsidR="00363E55">
        <w:trPr>
          <w:trHeight w:val="737"/>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color w:val="404040"/>
                <w:kern w:val="0"/>
                <w:szCs w:val="21"/>
              </w:rPr>
              <w:t>付款方式</w:t>
            </w:r>
          </w:p>
        </w:tc>
        <w:tc>
          <w:tcPr>
            <w:tcW w:w="3474" w:type="pct"/>
            <w:vAlign w:val="center"/>
          </w:tcPr>
          <w:p w:rsidR="00363E55" w:rsidRDefault="00ED6CFA">
            <w:pPr>
              <w:widowControl/>
              <w:ind w:firstLineChars="200" w:firstLine="420"/>
              <w:jc w:val="left"/>
              <w:textAlignment w:val="center"/>
              <w:rPr>
                <w:rFonts w:ascii="PingFang SC" w:hAnsi="PingFang SC" w:hint="eastAsia"/>
                <w:color w:val="404040"/>
                <w:szCs w:val="21"/>
              </w:rPr>
            </w:pPr>
            <w:r>
              <w:rPr>
                <w:rFonts w:ascii="PingFang SC" w:hAnsi="PingFang SC" w:hint="eastAsia"/>
                <w:color w:val="404040"/>
                <w:szCs w:val="21"/>
              </w:rPr>
              <w:t>总价</w:t>
            </w:r>
            <w:r>
              <w:rPr>
                <w:rFonts w:ascii="PingFang SC" w:hAnsi="PingFang SC"/>
                <w:color w:val="404040"/>
                <w:szCs w:val="21"/>
              </w:rPr>
              <w:t>包干</w:t>
            </w:r>
            <w:r>
              <w:rPr>
                <w:rFonts w:ascii="PingFang SC" w:hAnsi="PingFang SC" w:hint="eastAsia"/>
                <w:color w:val="404040"/>
                <w:szCs w:val="21"/>
              </w:rPr>
              <w:t>。第一次付费：合同签订后支付</w:t>
            </w:r>
            <w:r>
              <w:rPr>
                <w:rFonts w:ascii="PingFang SC" w:hAnsi="PingFang SC"/>
                <w:color w:val="404040"/>
                <w:szCs w:val="21"/>
              </w:rPr>
              <w:t>20</w:t>
            </w:r>
            <w:r>
              <w:rPr>
                <w:rFonts w:ascii="PingFang SC" w:hAnsi="PingFang SC" w:hint="eastAsia"/>
                <w:color w:val="404040"/>
                <w:szCs w:val="21"/>
              </w:rPr>
              <w:t>%</w:t>
            </w:r>
            <w:r>
              <w:rPr>
                <w:rFonts w:ascii="PingFang SC" w:hAnsi="PingFang SC" w:hint="eastAsia"/>
                <w:color w:val="404040"/>
                <w:szCs w:val="21"/>
              </w:rPr>
              <w:t>；第二次付费：施工图审查合格后支付</w:t>
            </w:r>
            <w:r>
              <w:rPr>
                <w:rFonts w:ascii="PingFang SC" w:hAnsi="PingFang SC" w:hint="eastAsia"/>
                <w:color w:val="404040"/>
                <w:szCs w:val="21"/>
              </w:rPr>
              <w:t>6</w:t>
            </w:r>
            <w:r>
              <w:rPr>
                <w:rFonts w:ascii="PingFang SC" w:hAnsi="PingFang SC"/>
                <w:color w:val="404040"/>
                <w:szCs w:val="21"/>
              </w:rPr>
              <w:t>0</w:t>
            </w:r>
            <w:r>
              <w:rPr>
                <w:rFonts w:ascii="PingFang SC" w:hAnsi="PingFang SC" w:hint="eastAsia"/>
                <w:color w:val="404040"/>
                <w:szCs w:val="21"/>
              </w:rPr>
              <w:t>%</w:t>
            </w:r>
            <w:r>
              <w:rPr>
                <w:rFonts w:ascii="PingFang SC" w:hAnsi="PingFang SC" w:hint="eastAsia"/>
                <w:color w:val="404040"/>
                <w:szCs w:val="21"/>
              </w:rPr>
              <w:t>；第三次付费：项目竣工验收后支付</w:t>
            </w:r>
            <w:r>
              <w:rPr>
                <w:rFonts w:ascii="PingFang SC" w:hAnsi="PingFang SC"/>
                <w:color w:val="404040"/>
                <w:szCs w:val="21"/>
              </w:rPr>
              <w:t>20</w:t>
            </w:r>
            <w:r>
              <w:rPr>
                <w:rFonts w:ascii="PingFang SC" w:hAnsi="PingFang SC" w:hint="eastAsia"/>
                <w:color w:val="404040"/>
                <w:szCs w:val="21"/>
              </w:rPr>
              <w:t>%</w:t>
            </w:r>
            <w:r>
              <w:rPr>
                <w:rFonts w:ascii="PingFang SC" w:hAnsi="PingFang SC" w:hint="eastAsia"/>
                <w:color w:val="404040"/>
                <w:szCs w:val="21"/>
              </w:rPr>
              <w:t>。</w:t>
            </w:r>
          </w:p>
        </w:tc>
      </w:tr>
      <w:tr w:rsidR="00363E55" w:rsidTr="007D260F">
        <w:trPr>
          <w:trHeight w:val="2345"/>
        </w:trPr>
        <w:tc>
          <w:tcPr>
            <w:tcW w:w="1526" w:type="pct"/>
            <w:vAlign w:val="center"/>
          </w:tcPr>
          <w:p w:rsidR="00363E55" w:rsidRDefault="00ED6CFA">
            <w:pPr>
              <w:widowControl/>
              <w:jc w:val="center"/>
              <w:rPr>
                <w:rFonts w:ascii="PingFang SC" w:eastAsia="宋体" w:hAnsi="PingFang SC" w:cs="宋体" w:hint="eastAsia"/>
                <w:color w:val="404040"/>
                <w:kern w:val="0"/>
                <w:szCs w:val="21"/>
              </w:rPr>
            </w:pPr>
            <w:r>
              <w:rPr>
                <w:rFonts w:ascii="PingFang SC" w:eastAsia="宋体" w:hAnsi="PingFang SC" w:cs="宋体" w:hint="eastAsia"/>
                <w:color w:val="404040"/>
                <w:kern w:val="0"/>
                <w:szCs w:val="21"/>
              </w:rPr>
              <w:t>其他要求</w:t>
            </w:r>
          </w:p>
        </w:tc>
        <w:tc>
          <w:tcPr>
            <w:tcW w:w="3474" w:type="pct"/>
            <w:vAlign w:val="center"/>
          </w:tcPr>
          <w:p w:rsidR="00363E55" w:rsidRDefault="00CA7CFF">
            <w:pPr>
              <w:widowControl/>
              <w:ind w:firstLineChars="200" w:firstLine="420"/>
              <w:jc w:val="left"/>
              <w:textAlignment w:val="center"/>
              <w:rPr>
                <w:rFonts w:ascii="PingFang SC" w:hAnsi="PingFang SC" w:hint="eastAsia"/>
                <w:color w:val="404040"/>
                <w:szCs w:val="21"/>
              </w:rPr>
            </w:pPr>
            <w:r>
              <w:rPr>
                <w:rFonts w:ascii="PingFang SC" w:hAnsi="PingFang SC" w:hint="eastAsia"/>
                <w:color w:val="404040"/>
                <w:szCs w:val="21"/>
              </w:rPr>
              <w:t>1</w:t>
            </w:r>
            <w:r w:rsidR="00ED6CFA">
              <w:rPr>
                <w:rFonts w:ascii="PingFang SC" w:hAnsi="PingFang SC" w:hint="eastAsia"/>
                <w:color w:val="404040"/>
                <w:szCs w:val="21"/>
              </w:rPr>
              <w:t>、</w:t>
            </w:r>
            <w:r w:rsidR="00ED6CFA">
              <w:rPr>
                <w:rFonts w:ascii="PingFang SC" w:hAnsi="PingFang SC"/>
                <w:color w:val="404040"/>
                <w:szCs w:val="21"/>
              </w:rPr>
              <w:t>本次招标</w:t>
            </w:r>
            <w:r w:rsidR="00ED6CFA">
              <w:rPr>
                <w:rFonts w:ascii="PingFang SC" w:hAnsi="PingFang SC" w:hint="eastAsia"/>
                <w:color w:val="404040"/>
                <w:szCs w:val="21"/>
              </w:rPr>
              <w:t>接受</w:t>
            </w:r>
            <w:r w:rsidR="00ED6CFA">
              <w:rPr>
                <w:rFonts w:ascii="PingFang SC" w:hAnsi="PingFang SC"/>
                <w:color w:val="404040"/>
                <w:szCs w:val="21"/>
              </w:rPr>
              <w:t>联合体投标。</w:t>
            </w:r>
            <w:r w:rsidR="00ED6CFA">
              <w:rPr>
                <w:rFonts w:ascii="PingFang SC" w:hAnsi="PingFang SC" w:hint="eastAsia"/>
                <w:color w:val="404040"/>
                <w:szCs w:val="21"/>
              </w:rPr>
              <w:t>联合体投标的，应满足下列要求：本项目接受具有设计资质的单位作为联合体牵头人。联合体成员家数须不超过</w:t>
            </w:r>
            <w:r w:rsidR="00ED6CFA">
              <w:rPr>
                <w:rFonts w:ascii="PingFang SC" w:hAnsi="PingFang SC" w:hint="eastAsia"/>
                <w:color w:val="404040"/>
                <w:szCs w:val="21"/>
              </w:rPr>
              <w:t>2</w:t>
            </w:r>
            <w:r w:rsidR="00ED6CFA">
              <w:rPr>
                <w:rFonts w:ascii="PingFang SC" w:hAnsi="PingFang SC" w:hint="eastAsia"/>
                <w:color w:val="404040"/>
                <w:szCs w:val="21"/>
              </w:rPr>
              <w:t>家。联合体各方须签订联合体投标协议书，明确联合体牵头人和各方权利义务。联合体中各方不得再以自己名义单独或参加其他联合体在同一合同段中投标。</w:t>
            </w:r>
          </w:p>
          <w:p w:rsidR="00363E55" w:rsidRDefault="00CA7CFF">
            <w:pPr>
              <w:widowControl/>
              <w:ind w:firstLineChars="200" w:firstLine="420"/>
              <w:jc w:val="left"/>
              <w:textAlignment w:val="center"/>
              <w:rPr>
                <w:rFonts w:ascii="PingFang SC" w:hAnsi="PingFang SC" w:hint="eastAsia"/>
                <w:color w:val="404040"/>
                <w:szCs w:val="21"/>
              </w:rPr>
            </w:pPr>
            <w:r>
              <w:rPr>
                <w:rFonts w:ascii="PingFang SC" w:hAnsi="PingFang SC" w:hint="eastAsia"/>
                <w:color w:val="404040"/>
                <w:szCs w:val="21"/>
              </w:rPr>
              <w:t>2</w:t>
            </w:r>
            <w:r w:rsidR="00ED6CFA">
              <w:rPr>
                <w:rFonts w:ascii="PingFang SC" w:hAnsi="PingFang SC" w:hint="eastAsia"/>
                <w:color w:val="404040"/>
                <w:szCs w:val="21"/>
              </w:rPr>
              <w:t>、中标供应商在报账时须按照学校财务部门的要求提供“增值税专用（普通）发票”</w:t>
            </w:r>
            <w:r w:rsidR="00ED6CFA">
              <w:rPr>
                <w:rFonts w:ascii="PingFang SC" w:hAnsi="PingFang SC" w:hint="eastAsia"/>
                <w:color w:val="404040"/>
                <w:szCs w:val="21"/>
              </w:rPr>
              <w:t>,</w:t>
            </w:r>
            <w:r w:rsidR="00ED6CFA">
              <w:rPr>
                <w:rFonts w:ascii="PingFang SC" w:hAnsi="PingFang SC" w:hint="eastAsia"/>
                <w:color w:val="404040"/>
                <w:szCs w:val="21"/>
              </w:rPr>
              <w:t>须按照用户要求的时间期限内完成该项目建设。</w:t>
            </w:r>
          </w:p>
        </w:tc>
      </w:tr>
    </w:tbl>
    <w:p w:rsidR="00363E55" w:rsidRDefault="00363E55">
      <w:pPr>
        <w:spacing w:line="360" w:lineRule="auto"/>
        <w:ind w:firstLineChars="300" w:firstLine="840"/>
        <w:rPr>
          <w:sz w:val="28"/>
          <w:szCs w:val="28"/>
        </w:rPr>
      </w:pPr>
    </w:p>
    <w:p w:rsidR="00363E55" w:rsidRDefault="00ED6CFA">
      <w:pPr>
        <w:spacing w:line="360" w:lineRule="auto"/>
        <w:ind w:firstLineChars="300" w:firstLine="840"/>
        <w:rPr>
          <w:sz w:val="28"/>
          <w:szCs w:val="28"/>
        </w:rPr>
      </w:pPr>
      <w:r>
        <w:rPr>
          <w:rFonts w:hint="eastAsia"/>
          <w:sz w:val="28"/>
          <w:szCs w:val="28"/>
        </w:rPr>
        <w:t>湖南农业大学思源馆修缮加固改造项目检测、设计及预算编制（</w:t>
      </w:r>
      <w:r>
        <w:rPr>
          <w:rFonts w:hint="eastAsia"/>
          <w:b/>
          <w:bCs/>
          <w:sz w:val="28"/>
          <w:szCs w:val="28"/>
        </w:rPr>
        <w:t>采购需求</w:t>
      </w:r>
      <w:r>
        <w:rPr>
          <w:rFonts w:hint="eastAsia"/>
          <w:sz w:val="28"/>
          <w:szCs w:val="28"/>
        </w:rPr>
        <w:t>）</w:t>
      </w:r>
    </w:p>
    <w:p w:rsidR="00363E55" w:rsidRDefault="00ED6CFA" w:rsidP="003978E5">
      <w:pPr>
        <w:spacing w:afterLines="50"/>
        <w:ind w:firstLineChars="200" w:firstLine="482"/>
        <w:jc w:val="left"/>
        <w:rPr>
          <w:b/>
          <w:sz w:val="24"/>
          <w:szCs w:val="24"/>
        </w:rPr>
      </w:pPr>
      <w:r>
        <w:rPr>
          <w:rFonts w:hint="eastAsia"/>
          <w:b/>
          <w:sz w:val="24"/>
          <w:szCs w:val="24"/>
        </w:rPr>
        <w:t>一、项目概况</w:t>
      </w:r>
    </w:p>
    <w:p w:rsidR="00363E55" w:rsidRDefault="00ED6CFA">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湖南农业大学思源馆，建设年代为1959年，4层内框结构，屋顶为木屋架盖瓦顶，建筑面积约4600平方米，2014年被鉴定为长沙市文物保护单位。前部分区域层高均为4.3m，后部分区域（原藏书室）区层高均为3.2m。1层现为湖南农业大学办公区，二层为美术馆，三层为校史馆。由于房屋已超过设计适用年限，结构安全鉴定结果为C级。修缮加固改造内容主要包括：主体结构加固、装修优化、外墙修缮、建筑功能优化等。</w:t>
      </w:r>
    </w:p>
    <w:p w:rsidR="00363E55" w:rsidRDefault="00ED6CFA">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二、采购需求：该房屋原设计为图书馆，后作为办公楼使用，现在计划作为学校展览馆，为保障房屋的安全改造和后续安全使用，拟对其进行整体结构加固（由于该建筑为市文物保护单位，整体加固方案不能改变建筑的外立面及屋顶式样）。采购内容为：该房屋整体加固（含基础、楼面、墙体、屋顶等）的检测、设计(初步设计、施工图设计)、造价等前期服务事项。要求编制的勘察设计方案及预算，需要通过长沙市文物局审批通过；结构加固设计目标：结构加固后的正常使用年限不少于30年，且能通过市文物局和政府相关部门的验收；</w:t>
      </w:r>
      <w:r>
        <w:rPr>
          <w:rFonts w:ascii="宋体" w:eastAsia="宋体" w:hAnsi="宋体" w:cs="宋体"/>
          <w:sz w:val="24"/>
          <w:szCs w:val="24"/>
        </w:rPr>
        <w:t xml:space="preserve"> </w:t>
      </w:r>
    </w:p>
    <w:p w:rsidR="00363E55" w:rsidRDefault="00ED6CFA" w:rsidP="003978E5">
      <w:pPr>
        <w:spacing w:afterLines="50"/>
        <w:ind w:firstLineChars="200" w:firstLine="482"/>
        <w:jc w:val="left"/>
        <w:rPr>
          <w:rFonts w:ascii="宋体" w:eastAsia="宋体" w:hAnsi="宋体" w:cs="宋体"/>
          <w:b/>
          <w:sz w:val="24"/>
          <w:szCs w:val="24"/>
        </w:rPr>
      </w:pPr>
      <w:r>
        <w:rPr>
          <w:rFonts w:ascii="宋体" w:eastAsia="宋体" w:hAnsi="宋体" w:cs="宋体" w:hint="eastAsia"/>
          <w:b/>
          <w:sz w:val="24"/>
          <w:szCs w:val="24"/>
        </w:rPr>
        <w:t>三、需求清单</w:t>
      </w:r>
    </w:p>
    <w:tbl>
      <w:tblPr>
        <w:tblW w:w="4803" w:type="pct"/>
        <w:tblInd w:w="392" w:type="dxa"/>
        <w:tblLook w:val="04A0"/>
      </w:tblPr>
      <w:tblGrid>
        <w:gridCol w:w="694"/>
        <w:gridCol w:w="2142"/>
        <w:gridCol w:w="5479"/>
        <w:gridCol w:w="1254"/>
      </w:tblGrid>
      <w:tr w:rsidR="00363E55">
        <w:trPr>
          <w:trHeight w:val="600"/>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序号</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28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spacing w:line="280" w:lineRule="exact"/>
              <w:ind w:firstLineChars="200" w:firstLine="36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技术要求</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spacing w:line="280" w:lineRule="exact"/>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报价</w:t>
            </w:r>
          </w:p>
        </w:tc>
      </w:tr>
      <w:tr w:rsidR="00363E55">
        <w:trPr>
          <w:trHeight w:val="405"/>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color w:val="000000"/>
                <w:szCs w:val="21"/>
              </w:rPr>
              <w:t>1</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现场勘察、测绘</w:t>
            </w:r>
          </w:p>
        </w:tc>
        <w:tc>
          <w:tcPr>
            <w:tcW w:w="28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包括但不限于以下要求：</w:t>
            </w:r>
          </w:p>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勘察：了解文物结构形式，绘制本体示意图，获取整体或重要局部影像资料，了解本体存在的损伤及病害情况</w:t>
            </w:r>
          </w:p>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由于房屋建设年代久远，招标人已无原有施工图，需投标人进行现场勘查测绘：建筑的平面、立面、剖面图及重要节点、构造的大样图等。</w:t>
            </w:r>
          </w:p>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以上勘察、测绘内容必须满足结构设计要求，并出具勘察报告</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363E55">
            <w:pPr>
              <w:widowControl/>
              <w:spacing w:line="280" w:lineRule="exact"/>
              <w:jc w:val="center"/>
              <w:textAlignment w:val="center"/>
              <w:rPr>
                <w:rFonts w:ascii="宋体" w:eastAsia="宋体" w:hAnsi="宋体" w:cs="宋体"/>
                <w:color w:val="000000"/>
                <w:sz w:val="18"/>
                <w:szCs w:val="18"/>
              </w:rPr>
            </w:pPr>
          </w:p>
        </w:tc>
      </w:tr>
      <w:tr w:rsidR="00363E55">
        <w:trPr>
          <w:trHeight w:val="405"/>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color w:val="000000"/>
                <w:szCs w:val="21"/>
              </w:rPr>
              <w:t>2</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检测</w:t>
            </w:r>
          </w:p>
        </w:tc>
        <w:tc>
          <w:tcPr>
            <w:tcW w:w="28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房屋整体结构检测服务内容包括但不限于：</w:t>
            </w:r>
          </w:p>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1、具体检测范围见附表1（仅供参考）</w:t>
            </w:r>
          </w:p>
          <w:p w:rsidR="00363E55" w:rsidRDefault="00ED6CFA">
            <w:pPr>
              <w:pStyle w:val="2"/>
              <w:spacing w:after="0"/>
              <w:ind w:leftChars="0" w:left="0" w:firstLine="0"/>
              <w:jc w:val="left"/>
              <w:rPr>
                <w:rFonts w:ascii="宋体" w:eastAsia="宋体" w:hAnsi="宋体" w:cs="宋体"/>
                <w:color w:val="000000"/>
                <w:sz w:val="21"/>
                <w:szCs w:val="21"/>
              </w:rPr>
            </w:pPr>
            <w:r>
              <w:rPr>
                <w:rFonts w:ascii="宋体" w:eastAsia="宋体" w:hAnsi="宋体" w:cs="宋体" w:hint="eastAsia"/>
                <w:color w:val="000000"/>
                <w:sz w:val="21"/>
                <w:szCs w:val="21"/>
              </w:rPr>
              <w:t>2、检测方案和内容必须达到设计单位和政府相关部门的要求，投标人可根据实际情况作增补调整，但增补内容的费用需包含在本次投标报价中。</w:t>
            </w:r>
          </w:p>
          <w:p w:rsidR="00363E55" w:rsidRDefault="00ED6CFA">
            <w:pPr>
              <w:pStyle w:val="2"/>
              <w:spacing w:after="0"/>
              <w:ind w:leftChars="0" w:left="0" w:firstLine="0"/>
              <w:jc w:val="left"/>
              <w:rPr>
                <w:rFonts w:ascii="宋体" w:eastAsia="宋体" w:hAnsi="宋体" w:cs="宋体"/>
                <w:color w:val="000000"/>
                <w:sz w:val="21"/>
                <w:szCs w:val="21"/>
              </w:rPr>
            </w:pPr>
            <w:r>
              <w:rPr>
                <w:rFonts w:ascii="宋体" w:eastAsia="宋体" w:hAnsi="宋体" w:cs="宋体" w:hint="eastAsia"/>
                <w:color w:val="000000"/>
                <w:sz w:val="21"/>
                <w:szCs w:val="21"/>
              </w:rPr>
              <w:t>3、检查过程中需开挖、凿拆除等所有内容在本次投标范围内，需计入报价。</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363E55">
            <w:pPr>
              <w:widowControl/>
              <w:spacing w:line="280" w:lineRule="exact"/>
              <w:jc w:val="center"/>
              <w:textAlignment w:val="center"/>
              <w:rPr>
                <w:rFonts w:ascii="宋体" w:eastAsia="宋体" w:hAnsi="宋体" w:cs="宋体"/>
                <w:color w:val="000000"/>
                <w:sz w:val="18"/>
                <w:szCs w:val="18"/>
              </w:rPr>
            </w:pPr>
          </w:p>
        </w:tc>
      </w:tr>
      <w:tr w:rsidR="00363E55">
        <w:trPr>
          <w:trHeight w:val="405"/>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color w:val="000000"/>
                <w:szCs w:val="21"/>
              </w:rPr>
              <w:t>3</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设计</w:t>
            </w:r>
          </w:p>
        </w:tc>
        <w:tc>
          <w:tcPr>
            <w:tcW w:w="28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房屋整体结构加固设计服务包括但不限于：</w:t>
            </w:r>
          </w:p>
          <w:p w:rsidR="00363E55" w:rsidRDefault="00ED6CFA">
            <w:pPr>
              <w:ind w:firstLine="420"/>
              <w:rPr>
                <w:rFonts w:ascii="宋体" w:eastAsia="宋体" w:hAnsi="宋体" w:cs="宋体"/>
                <w:color w:val="000000"/>
                <w:szCs w:val="21"/>
              </w:rPr>
            </w:pPr>
            <w:r>
              <w:rPr>
                <w:rFonts w:ascii="宋体" w:eastAsia="宋体" w:hAnsi="宋体" w:cs="宋体" w:hint="eastAsia"/>
                <w:color w:val="000000"/>
                <w:szCs w:val="21"/>
              </w:rPr>
              <w:t>方案设计、初步设计、施工图设计（含消防设计、拆除设计等）、变更设计、图纸会审及结构加固施工过程中涉及的所有设计服务，结构加固后的正常使用年限不少于30</w:t>
            </w:r>
            <w:r>
              <w:rPr>
                <w:rFonts w:ascii="宋体" w:eastAsia="宋体" w:hAnsi="宋体" w:cs="宋体" w:hint="eastAsia"/>
                <w:color w:val="000000"/>
                <w:szCs w:val="21"/>
              </w:rPr>
              <w:lastRenderedPageBreak/>
              <w:t>年，且设计必须满足招标人后期的室内装饰修缮要求（参见招标人提供的房屋室内装饰修缮方案）；以上设计内容均需达到市文物局及相关建设行政主管部门审批要求</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363E55">
            <w:pPr>
              <w:widowControl/>
              <w:spacing w:line="280" w:lineRule="exact"/>
              <w:jc w:val="center"/>
              <w:textAlignment w:val="center"/>
              <w:rPr>
                <w:rFonts w:ascii="宋体" w:eastAsia="宋体" w:hAnsi="宋体" w:cs="宋体"/>
                <w:color w:val="000000"/>
                <w:sz w:val="18"/>
                <w:szCs w:val="18"/>
              </w:rPr>
            </w:pPr>
          </w:p>
        </w:tc>
      </w:tr>
      <w:tr w:rsidR="00363E55">
        <w:trPr>
          <w:trHeight w:val="405"/>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color w:val="000000"/>
                <w:szCs w:val="21"/>
              </w:rPr>
              <w:lastRenderedPageBreak/>
              <w:t>4</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造价服务</w:t>
            </w:r>
          </w:p>
        </w:tc>
        <w:tc>
          <w:tcPr>
            <w:tcW w:w="28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adjustRightInd w:val="0"/>
              <w:snapToGrid w:val="0"/>
              <w:ind w:firstLine="420"/>
              <w:jc w:val="left"/>
              <w:rPr>
                <w:rFonts w:ascii="宋体" w:eastAsia="宋体" w:hAnsi="宋体" w:cs="宋体"/>
                <w:color w:val="000000"/>
                <w:szCs w:val="21"/>
              </w:rPr>
            </w:pPr>
            <w:r>
              <w:rPr>
                <w:rFonts w:ascii="宋体" w:eastAsia="宋体" w:hAnsi="宋体" w:cs="宋体" w:hint="eastAsia"/>
                <w:color w:val="000000"/>
                <w:szCs w:val="21"/>
              </w:rPr>
              <w:t>审核投资估算、初步设计概算，编制设计概算、按初步设计（达到施工图的深度）编制预算清单和招标控制价（完成省财评审核）、设计变更审核等。</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363E55">
            <w:pPr>
              <w:widowControl/>
              <w:spacing w:line="280" w:lineRule="exact"/>
              <w:jc w:val="center"/>
              <w:textAlignment w:val="center"/>
              <w:rPr>
                <w:rFonts w:ascii="宋体" w:eastAsia="宋体" w:hAnsi="宋体" w:cs="宋体"/>
                <w:color w:val="000000"/>
                <w:sz w:val="18"/>
                <w:szCs w:val="18"/>
              </w:rPr>
            </w:pPr>
          </w:p>
        </w:tc>
      </w:tr>
      <w:tr w:rsidR="00363E55">
        <w:trPr>
          <w:trHeight w:val="405"/>
        </w:trPr>
        <w:tc>
          <w:tcPr>
            <w:tcW w:w="3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color w:val="000000"/>
                <w:szCs w:val="21"/>
              </w:rPr>
              <w:t>5</w:t>
            </w:r>
          </w:p>
        </w:tc>
        <w:tc>
          <w:tcPr>
            <w:tcW w:w="39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E55" w:rsidRDefault="00ED6CFA">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合计</w:t>
            </w:r>
          </w:p>
        </w:tc>
        <w:tc>
          <w:tcPr>
            <w:tcW w:w="6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63E55" w:rsidRDefault="00363E55">
            <w:pPr>
              <w:widowControl/>
              <w:spacing w:line="280" w:lineRule="exact"/>
              <w:jc w:val="center"/>
              <w:textAlignment w:val="center"/>
              <w:rPr>
                <w:rFonts w:ascii="宋体" w:eastAsia="宋体" w:hAnsi="宋体" w:cs="宋体"/>
                <w:color w:val="000000"/>
                <w:sz w:val="18"/>
                <w:szCs w:val="18"/>
              </w:rPr>
            </w:pPr>
          </w:p>
        </w:tc>
      </w:tr>
    </w:tbl>
    <w:p w:rsidR="00363E55" w:rsidRDefault="00363E55">
      <w:pPr>
        <w:spacing w:line="420" w:lineRule="exact"/>
        <w:ind w:left="420"/>
        <w:outlineLvl w:val="4"/>
        <w:rPr>
          <w:b/>
          <w:color w:val="000000"/>
          <w:szCs w:val="21"/>
        </w:rPr>
        <w:sectPr w:rsidR="00363E55">
          <w:pgSz w:w="11906" w:h="16838"/>
          <w:pgMar w:top="1440" w:right="1080" w:bottom="1440" w:left="1080" w:header="851" w:footer="992" w:gutter="0"/>
          <w:cols w:space="425"/>
          <w:docGrid w:type="lines" w:linePitch="312"/>
        </w:sectPr>
      </w:pPr>
    </w:p>
    <w:tbl>
      <w:tblPr>
        <w:tblpPr w:leftFromText="180" w:rightFromText="180" w:horzAnchor="margin" w:tblpY="55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6"/>
        <w:gridCol w:w="5148"/>
        <w:gridCol w:w="1928"/>
      </w:tblGrid>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lastRenderedPageBreak/>
              <w:t>序号</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项目分项</w:t>
            </w:r>
          </w:p>
        </w:tc>
        <w:tc>
          <w:tcPr>
            <w:tcW w:w="1131" w:type="pct"/>
            <w:shd w:val="clear" w:color="auto" w:fill="auto"/>
            <w:noWrap/>
            <w:vAlign w:val="center"/>
          </w:tcPr>
          <w:p w:rsidR="00363E55" w:rsidRDefault="00ED6CFA">
            <w:pPr>
              <w:widowControl/>
              <w:ind w:firstLineChars="100" w:firstLine="240"/>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单位</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基础检测外观质量检查</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米</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砌体外回弹</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测区</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砌体内部缺陷</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点</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4</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砌体抗压强度检测</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点</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5</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木屋架外观质量</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6</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木楼盖外观质量</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7</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木屋架杆件缺陷</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处</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8</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混凝土外观质量</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9</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混凝土构件配筋</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10</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混凝土抗压强度（回弹）</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11</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钢筋保护层</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12</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混凝土碳化深度</w:t>
            </w:r>
          </w:p>
        </w:tc>
        <w:tc>
          <w:tcPr>
            <w:tcW w:w="1131"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构件</w:t>
            </w:r>
          </w:p>
        </w:tc>
      </w:tr>
      <w:tr w:rsidR="00363E55">
        <w:trPr>
          <w:trHeight w:val="270"/>
        </w:trPr>
        <w:tc>
          <w:tcPr>
            <w:tcW w:w="848"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13</w:t>
            </w:r>
          </w:p>
        </w:tc>
        <w:tc>
          <w:tcPr>
            <w:tcW w:w="3019" w:type="pct"/>
            <w:shd w:val="clear" w:color="auto" w:fill="auto"/>
            <w:noWrap/>
            <w:vAlign w:val="center"/>
          </w:tcPr>
          <w:p w:rsidR="00363E55" w:rsidRDefault="00ED6CF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1131" w:type="pct"/>
            <w:shd w:val="clear" w:color="auto" w:fill="auto"/>
            <w:noWrap/>
            <w:vAlign w:val="center"/>
          </w:tcPr>
          <w:p w:rsidR="00363E55" w:rsidRDefault="00363E55">
            <w:pPr>
              <w:widowControl/>
              <w:jc w:val="center"/>
              <w:textAlignment w:val="center"/>
              <w:rPr>
                <w:rFonts w:ascii="宋体" w:eastAsia="宋体" w:hAnsi="宋体" w:cs="宋体"/>
                <w:color w:val="000000"/>
                <w:sz w:val="24"/>
              </w:rPr>
            </w:pPr>
          </w:p>
        </w:tc>
      </w:tr>
    </w:tbl>
    <w:p w:rsidR="00363E55" w:rsidRDefault="00ED6CFA" w:rsidP="003978E5">
      <w:pPr>
        <w:spacing w:afterLines="50"/>
        <w:ind w:firstLineChars="200" w:firstLine="482"/>
        <w:jc w:val="left"/>
        <w:rPr>
          <w:rFonts w:ascii="宋体" w:eastAsia="宋体" w:hAnsi="宋体" w:cs="宋体"/>
          <w:b/>
          <w:sz w:val="24"/>
          <w:szCs w:val="24"/>
        </w:rPr>
      </w:pPr>
      <w:r>
        <w:rPr>
          <w:rFonts w:ascii="宋体" w:eastAsia="宋体" w:hAnsi="宋体" w:cs="宋体" w:hint="eastAsia"/>
          <w:b/>
          <w:sz w:val="24"/>
          <w:szCs w:val="24"/>
        </w:rPr>
        <w:t>附件1：检测项目名细表</w:t>
      </w:r>
    </w:p>
    <w:p w:rsidR="00363E55" w:rsidRDefault="00363E55"/>
    <w:sectPr w:rsidR="00363E55" w:rsidSect="00C9029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2E9" w:rsidRDefault="005F32E9">
      <w:r>
        <w:separator/>
      </w:r>
    </w:p>
  </w:endnote>
  <w:endnote w:type="continuationSeparator" w:id="0">
    <w:p w:rsidR="005F32E9" w:rsidRDefault="005F32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ingFang SC">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E55" w:rsidRDefault="00905280">
    <w:pPr>
      <w:pStyle w:val="a6"/>
      <w:framePr w:wrap="around" w:vAnchor="text" w:hAnchor="margin" w:xAlign="right" w:y="1"/>
      <w:jc w:val="center"/>
      <w:rPr>
        <w:rStyle w:val="a8"/>
        <w:rFonts w:ascii="宋体"/>
        <w:sz w:val="21"/>
        <w:szCs w:val="21"/>
      </w:rPr>
    </w:pPr>
    <w:r>
      <w:rPr>
        <w:rStyle w:val="a8"/>
      </w:rPr>
      <w:fldChar w:fldCharType="begin"/>
    </w:r>
    <w:r w:rsidR="00ED6CFA">
      <w:rPr>
        <w:rStyle w:val="a8"/>
      </w:rPr>
      <w:instrText xml:space="preserve">PAGE  </w:instrText>
    </w:r>
    <w:r>
      <w:rPr>
        <w:rStyle w:val="a8"/>
      </w:rPr>
      <w:fldChar w:fldCharType="separate"/>
    </w:r>
    <w:r w:rsidR="003978E5">
      <w:rPr>
        <w:rStyle w:val="a8"/>
        <w:noProof/>
      </w:rPr>
      <w:t>4</w:t>
    </w:r>
    <w:r>
      <w:rPr>
        <w:rStyle w:val="a8"/>
      </w:rPr>
      <w:fldChar w:fldCharType="end"/>
    </w:r>
  </w:p>
  <w:p w:rsidR="00363E55" w:rsidRDefault="00363E5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2E9" w:rsidRDefault="005F32E9">
      <w:r>
        <w:separator/>
      </w:r>
    </w:p>
  </w:footnote>
  <w:footnote w:type="continuationSeparator" w:id="0">
    <w:p w:rsidR="005F32E9" w:rsidRDefault="005F32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djNGY2NGRkMWViYjU5M2JjMzEyYWU0ODA0ZWRkNDUifQ=="/>
  </w:docVars>
  <w:rsids>
    <w:rsidRoot w:val="00821723"/>
    <w:rsid w:val="00052B54"/>
    <w:rsid w:val="000627B2"/>
    <w:rsid w:val="000751ED"/>
    <w:rsid w:val="000807B0"/>
    <w:rsid w:val="000C3565"/>
    <w:rsid w:val="000D1484"/>
    <w:rsid w:val="000F67B8"/>
    <w:rsid w:val="001510FB"/>
    <w:rsid w:val="001C6C3E"/>
    <w:rsid w:val="002065C1"/>
    <w:rsid w:val="00221E5C"/>
    <w:rsid w:val="002325EF"/>
    <w:rsid w:val="002339E1"/>
    <w:rsid w:val="002901A5"/>
    <w:rsid w:val="0029168A"/>
    <w:rsid w:val="002E6877"/>
    <w:rsid w:val="002F1CF9"/>
    <w:rsid w:val="00363E55"/>
    <w:rsid w:val="00384766"/>
    <w:rsid w:val="003978E5"/>
    <w:rsid w:val="003A721A"/>
    <w:rsid w:val="003B5B47"/>
    <w:rsid w:val="003E3275"/>
    <w:rsid w:val="0043277C"/>
    <w:rsid w:val="004A06F2"/>
    <w:rsid w:val="004A1525"/>
    <w:rsid w:val="004C24C3"/>
    <w:rsid w:val="004E04C6"/>
    <w:rsid w:val="004E73CB"/>
    <w:rsid w:val="005400F1"/>
    <w:rsid w:val="00565758"/>
    <w:rsid w:val="005E038C"/>
    <w:rsid w:val="005F32E9"/>
    <w:rsid w:val="0062502A"/>
    <w:rsid w:val="0063509E"/>
    <w:rsid w:val="00647105"/>
    <w:rsid w:val="00652BD5"/>
    <w:rsid w:val="00671E2C"/>
    <w:rsid w:val="00675F93"/>
    <w:rsid w:val="00692255"/>
    <w:rsid w:val="0069392B"/>
    <w:rsid w:val="006B6161"/>
    <w:rsid w:val="006F7A56"/>
    <w:rsid w:val="00703506"/>
    <w:rsid w:val="00744C37"/>
    <w:rsid w:val="007A72C8"/>
    <w:rsid w:val="007C3392"/>
    <w:rsid w:val="007D260F"/>
    <w:rsid w:val="007D4652"/>
    <w:rsid w:val="007E23C1"/>
    <w:rsid w:val="007E6DBE"/>
    <w:rsid w:val="007F4827"/>
    <w:rsid w:val="00802E7C"/>
    <w:rsid w:val="00821723"/>
    <w:rsid w:val="008469C5"/>
    <w:rsid w:val="0085353D"/>
    <w:rsid w:val="008E0C52"/>
    <w:rsid w:val="008E1F3F"/>
    <w:rsid w:val="008E4C09"/>
    <w:rsid w:val="008F17B7"/>
    <w:rsid w:val="00905280"/>
    <w:rsid w:val="009216EA"/>
    <w:rsid w:val="00927C06"/>
    <w:rsid w:val="0095111E"/>
    <w:rsid w:val="009F271A"/>
    <w:rsid w:val="00A06212"/>
    <w:rsid w:val="00A9251F"/>
    <w:rsid w:val="00AB22E9"/>
    <w:rsid w:val="00AB45FA"/>
    <w:rsid w:val="00AE1602"/>
    <w:rsid w:val="00AF7723"/>
    <w:rsid w:val="00B56C77"/>
    <w:rsid w:val="00BB28DF"/>
    <w:rsid w:val="00BE161C"/>
    <w:rsid w:val="00C05780"/>
    <w:rsid w:val="00C55BB1"/>
    <w:rsid w:val="00C9029D"/>
    <w:rsid w:val="00CA7CFF"/>
    <w:rsid w:val="00CB433B"/>
    <w:rsid w:val="00CB6EFC"/>
    <w:rsid w:val="00CE32D6"/>
    <w:rsid w:val="00D039A8"/>
    <w:rsid w:val="00D46804"/>
    <w:rsid w:val="00D56D74"/>
    <w:rsid w:val="00D9385E"/>
    <w:rsid w:val="00DA3F48"/>
    <w:rsid w:val="00DB656A"/>
    <w:rsid w:val="00DC4930"/>
    <w:rsid w:val="00E1325F"/>
    <w:rsid w:val="00E222A9"/>
    <w:rsid w:val="00E74027"/>
    <w:rsid w:val="00EC1FF7"/>
    <w:rsid w:val="00ED6CFA"/>
    <w:rsid w:val="00EE5C10"/>
    <w:rsid w:val="00F1432D"/>
    <w:rsid w:val="00F26FFC"/>
    <w:rsid w:val="00F6112A"/>
    <w:rsid w:val="00F8466A"/>
    <w:rsid w:val="00FA3962"/>
    <w:rsid w:val="00FA743D"/>
    <w:rsid w:val="00FA78E9"/>
    <w:rsid w:val="00FF0FFB"/>
    <w:rsid w:val="0A881204"/>
    <w:rsid w:val="0C795D35"/>
    <w:rsid w:val="114F5B65"/>
    <w:rsid w:val="11665C6A"/>
    <w:rsid w:val="12641CF6"/>
    <w:rsid w:val="158B334F"/>
    <w:rsid w:val="198146A7"/>
    <w:rsid w:val="1D1D18E6"/>
    <w:rsid w:val="1D354863"/>
    <w:rsid w:val="1DD956F0"/>
    <w:rsid w:val="1E603B96"/>
    <w:rsid w:val="23A75ABD"/>
    <w:rsid w:val="29FD0BEC"/>
    <w:rsid w:val="2A5C786F"/>
    <w:rsid w:val="2C446850"/>
    <w:rsid w:val="2D23535C"/>
    <w:rsid w:val="2E3A1AFE"/>
    <w:rsid w:val="2FC92398"/>
    <w:rsid w:val="37B85638"/>
    <w:rsid w:val="39273AD2"/>
    <w:rsid w:val="3C1B58D4"/>
    <w:rsid w:val="3C7A5FEC"/>
    <w:rsid w:val="435434AC"/>
    <w:rsid w:val="4CB73E93"/>
    <w:rsid w:val="528B2008"/>
    <w:rsid w:val="538E5078"/>
    <w:rsid w:val="54243DBC"/>
    <w:rsid w:val="548923FE"/>
    <w:rsid w:val="54DF1D86"/>
    <w:rsid w:val="54E0184C"/>
    <w:rsid w:val="5BBD1C99"/>
    <w:rsid w:val="5CAE62F5"/>
    <w:rsid w:val="621146C4"/>
    <w:rsid w:val="627B5B76"/>
    <w:rsid w:val="68090CC7"/>
    <w:rsid w:val="68B45178"/>
    <w:rsid w:val="745601AF"/>
    <w:rsid w:val="7EC379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uiPriority="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9029D"/>
    <w:pPr>
      <w:widowControl w:val="0"/>
      <w:jc w:val="both"/>
    </w:pPr>
    <w:rPr>
      <w:rFonts w:asciiTheme="minorHAnsi" w:eastAsiaTheme="minorEastAsia" w:hAnsiTheme="minorHAnsi" w:cstheme="minorBidi"/>
      <w:kern w:val="2"/>
      <w:sz w:val="21"/>
      <w:szCs w:val="22"/>
    </w:rPr>
  </w:style>
  <w:style w:type="paragraph" w:styleId="20">
    <w:name w:val="heading 2"/>
    <w:basedOn w:val="a"/>
    <w:next w:val="a"/>
    <w:qFormat/>
    <w:rsid w:val="00C9029D"/>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C9029D"/>
    <w:pPr>
      <w:ind w:firstLine="420"/>
    </w:pPr>
  </w:style>
  <w:style w:type="paragraph" w:styleId="a3">
    <w:name w:val="Body Text Indent"/>
    <w:basedOn w:val="a"/>
    <w:next w:val="a4"/>
    <w:qFormat/>
    <w:rsid w:val="00C9029D"/>
    <w:pPr>
      <w:spacing w:after="120"/>
      <w:ind w:leftChars="200" w:left="420"/>
    </w:pPr>
    <w:rPr>
      <w:sz w:val="24"/>
      <w:szCs w:val="20"/>
    </w:rPr>
  </w:style>
  <w:style w:type="paragraph" w:styleId="a4">
    <w:name w:val="annotation subject"/>
    <w:basedOn w:val="a5"/>
    <w:next w:val="a"/>
    <w:qFormat/>
    <w:rsid w:val="00C9029D"/>
    <w:rPr>
      <w:b/>
    </w:rPr>
  </w:style>
  <w:style w:type="paragraph" w:styleId="a5">
    <w:name w:val="annotation text"/>
    <w:basedOn w:val="a"/>
    <w:semiHidden/>
    <w:qFormat/>
    <w:rsid w:val="00C9029D"/>
    <w:pPr>
      <w:jc w:val="left"/>
    </w:pPr>
    <w:rPr>
      <w:sz w:val="24"/>
      <w:szCs w:val="20"/>
    </w:rPr>
  </w:style>
  <w:style w:type="paragraph" w:styleId="a6">
    <w:name w:val="footer"/>
    <w:basedOn w:val="a"/>
    <w:qFormat/>
    <w:rsid w:val="00C9029D"/>
    <w:pPr>
      <w:tabs>
        <w:tab w:val="center" w:pos="4153"/>
        <w:tab w:val="right" w:pos="8306"/>
      </w:tabs>
      <w:snapToGrid w:val="0"/>
      <w:jc w:val="left"/>
    </w:pPr>
    <w:rPr>
      <w:sz w:val="18"/>
      <w:szCs w:val="18"/>
    </w:rPr>
  </w:style>
  <w:style w:type="paragraph" w:styleId="a7">
    <w:name w:val="header"/>
    <w:basedOn w:val="a"/>
    <w:qFormat/>
    <w:rsid w:val="00C9029D"/>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C9029D"/>
    <w:rPr>
      <w:rFonts w:cs="Times New Roman"/>
    </w:rPr>
  </w:style>
  <w:style w:type="character" w:customStyle="1" w:styleId="ListParagraphChar">
    <w:name w:val="List Paragraph Char"/>
    <w:link w:val="3"/>
    <w:qFormat/>
    <w:locked/>
    <w:rsid w:val="00C9029D"/>
    <w:rPr>
      <w:rFonts w:ascii="Calibri" w:hAnsi="Calibri"/>
      <w:sz w:val="22"/>
    </w:rPr>
  </w:style>
  <w:style w:type="paragraph" w:customStyle="1" w:styleId="3">
    <w:name w:val="列出段落3"/>
    <w:basedOn w:val="a"/>
    <w:link w:val="ListParagraphChar"/>
    <w:qFormat/>
    <w:rsid w:val="00C9029D"/>
    <w:pPr>
      <w:ind w:firstLineChars="200" w:firstLine="420"/>
    </w:pPr>
    <w:rPr>
      <w:rFonts w:ascii="Calibri" w:hAnsi="Calibri"/>
      <w:sz w:val="22"/>
    </w:rPr>
  </w:style>
  <w:style w:type="paragraph" w:styleId="a9">
    <w:name w:val="List Paragraph"/>
    <w:basedOn w:val="a"/>
    <w:uiPriority w:val="34"/>
    <w:qFormat/>
    <w:rsid w:val="00C9029D"/>
    <w:pPr>
      <w:ind w:firstLineChars="200" w:firstLine="420"/>
    </w:pPr>
  </w:style>
  <w:style w:type="paragraph" w:styleId="aa">
    <w:name w:val="Revision"/>
    <w:hidden/>
    <w:uiPriority w:val="99"/>
    <w:semiHidden/>
    <w:rsid w:val="0069392B"/>
    <w:rPr>
      <w:rFonts w:asciiTheme="minorHAnsi" w:eastAsiaTheme="minorEastAsia" w:hAnsiTheme="minorHAnsi" w:cstheme="minorBidi"/>
      <w:kern w:val="2"/>
      <w:sz w:val="21"/>
      <w:szCs w:val="22"/>
    </w:rPr>
  </w:style>
  <w:style w:type="paragraph" w:styleId="ab">
    <w:name w:val="Balloon Text"/>
    <w:basedOn w:val="a"/>
    <w:link w:val="Char"/>
    <w:uiPriority w:val="99"/>
    <w:semiHidden/>
    <w:unhideWhenUsed/>
    <w:rsid w:val="000751ED"/>
    <w:rPr>
      <w:sz w:val="18"/>
      <w:szCs w:val="18"/>
    </w:rPr>
  </w:style>
  <w:style w:type="character" w:customStyle="1" w:styleId="Char">
    <w:name w:val="批注框文本 Char"/>
    <w:basedOn w:val="a0"/>
    <w:link w:val="ab"/>
    <w:uiPriority w:val="99"/>
    <w:semiHidden/>
    <w:rsid w:val="000751E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369</Words>
  <Characters>2109</Characters>
  <Application>Microsoft Office Word</Application>
  <DocSecurity>0</DocSecurity>
  <Lines>17</Lines>
  <Paragraphs>4</Paragraphs>
  <ScaleCrop>false</ScaleCrop>
  <Company>Microsoft</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23</cp:revision>
  <cp:lastPrinted>2022-08-29T00:35:00Z</cp:lastPrinted>
  <dcterms:created xsi:type="dcterms:W3CDTF">2022-08-24T07:29:00Z</dcterms:created>
  <dcterms:modified xsi:type="dcterms:W3CDTF">2022-08-31T13:30:00Z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5EA300C741D441ABBFA4CED5E0A24742</vt:lpwstr>
  </property>
</Properties>
</file>