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5E60" w14:textId="77777777" w:rsidR="0014005B" w:rsidRDefault="00000000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“萧山·红领通</w:t>
      </w:r>
      <w:r>
        <w:rPr>
          <w:rFonts w:ascii="黑体" w:eastAsia="黑体" w:hAnsi="黑体" w:cs="黑体"/>
          <w:b/>
          <w:bCs/>
          <w:sz w:val="44"/>
          <w:szCs w:val="44"/>
        </w:rPr>
        <w:t>”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接入应用验收流程</w:t>
      </w:r>
    </w:p>
    <w:p w14:paraId="543229D8" w14:textId="77777777" w:rsidR="0014005B" w:rsidRDefault="0000000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一、验收流程：</w:t>
      </w:r>
    </w:p>
    <w:p w14:paraId="66386448" w14:textId="156500AD" w:rsidR="003304F6" w:rsidRPr="00A469FE" w:rsidRDefault="00000000" w:rsidP="00A469FE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1.接入完成，厂商按照验收单自行验收;</w:t>
      </w:r>
    </w:p>
    <w:p w14:paraId="6B0A368B" w14:textId="130BCD39" w:rsidR="0014005B" w:rsidRDefault="0000000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 w:rsidR="00A469FE">
        <w:rPr>
          <w:rFonts w:ascii="仿宋" w:eastAsia="仿宋" w:hAnsi="仿宋" w:cs="仿宋" w:hint="eastAsia"/>
          <w:sz w:val="32"/>
          <w:szCs w:val="32"/>
        </w:rPr>
        <w:t>提供测试账号6个给到</w:t>
      </w:r>
      <w:r>
        <w:rPr>
          <w:rFonts w:ascii="仿宋" w:eastAsia="仿宋" w:hAnsi="仿宋" w:cs="仿宋" w:hint="eastAsia"/>
          <w:sz w:val="32"/>
          <w:szCs w:val="32"/>
        </w:rPr>
        <w:t>电信</w:t>
      </w:r>
      <w:r w:rsidR="00A469FE">
        <w:rPr>
          <w:rFonts w:ascii="仿宋" w:eastAsia="仿宋" w:hAnsi="仿宋" w:cs="仿宋" w:hint="eastAsia"/>
          <w:sz w:val="32"/>
          <w:szCs w:val="32"/>
        </w:rPr>
        <w:t>侧，由</w:t>
      </w:r>
      <w:r>
        <w:rPr>
          <w:rFonts w:ascii="仿宋" w:eastAsia="仿宋" w:hAnsi="仿宋" w:cs="仿宋" w:hint="eastAsia"/>
          <w:sz w:val="32"/>
          <w:szCs w:val="32"/>
        </w:rPr>
        <w:t>对接人</w:t>
      </w:r>
      <w:r w:rsidR="00A469FE">
        <w:rPr>
          <w:rFonts w:ascii="仿宋" w:eastAsia="仿宋" w:hAnsi="仿宋" w:cs="仿宋" w:hint="eastAsia"/>
          <w:sz w:val="32"/>
          <w:szCs w:val="32"/>
        </w:rPr>
        <w:t>和</w:t>
      </w:r>
      <w:r w:rsidR="00A469FE">
        <w:rPr>
          <w:rFonts w:ascii="仿宋" w:eastAsia="仿宋" w:hAnsi="仿宋" w:cs="仿宋" w:hint="eastAsia"/>
          <w:sz w:val="32"/>
          <w:szCs w:val="32"/>
        </w:rPr>
        <w:t>项目经理</w:t>
      </w:r>
      <w:r w:rsidR="00A469FE">
        <w:rPr>
          <w:rFonts w:ascii="仿宋" w:eastAsia="仿宋" w:hAnsi="仿宋" w:cs="仿宋" w:hint="eastAsia"/>
          <w:sz w:val="32"/>
          <w:szCs w:val="32"/>
        </w:rPr>
        <w:t>进行内部验收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14:paraId="01DB5747" w14:textId="45375EC9" w:rsidR="0014005B" w:rsidRDefault="0000000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 w:rsidR="00A469FE">
        <w:rPr>
          <w:rFonts w:ascii="仿宋" w:eastAsia="仿宋" w:hAnsi="仿宋" w:cs="仿宋" w:hint="eastAsia"/>
          <w:sz w:val="32"/>
          <w:szCs w:val="32"/>
        </w:rPr>
        <w:t>内部验收通过后，</w:t>
      </w:r>
      <w:r>
        <w:rPr>
          <w:rFonts w:ascii="仿宋" w:eastAsia="仿宋" w:hAnsi="仿宋" w:cs="仿宋" w:hint="eastAsia"/>
          <w:sz w:val="32"/>
          <w:szCs w:val="32"/>
        </w:rPr>
        <w:t>由电信项目接入负责人提前3天约定验收会议人员、时间、地点，并告知数字化工作组（区数据局、区智治中心、专班）</w:t>
      </w:r>
    </w:p>
    <w:p w14:paraId="372DE410" w14:textId="7E761568" w:rsidR="003304F6" w:rsidRDefault="003304F6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应用厂商</w:t>
      </w:r>
      <w:r w:rsidRPr="003304F6">
        <w:rPr>
          <w:rFonts w:ascii="仿宋" w:eastAsia="仿宋" w:hAnsi="仿宋" w:cs="仿宋" w:hint="eastAsia"/>
          <w:sz w:val="32"/>
          <w:szCs w:val="32"/>
        </w:rPr>
        <w:t>提前下载pc端</w:t>
      </w:r>
      <w:r>
        <w:rPr>
          <w:rFonts w:ascii="仿宋" w:eastAsia="仿宋" w:hAnsi="仿宋" w:cs="仿宋" w:hint="eastAsia"/>
          <w:sz w:val="32"/>
          <w:szCs w:val="32"/>
        </w:rPr>
        <w:t>、</w:t>
      </w:r>
      <w:r w:rsidRPr="003304F6">
        <w:rPr>
          <w:rFonts w:ascii="仿宋" w:eastAsia="仿宋" w:hAnsi="仿宋" w:cs="仿宋" w:hint="eastAsia"/>
          <w:sz w:val="32"/>
          <w:szCs w:val="32"/>
        </w:rPr>
        <w:t>移动端浙政钉，</w:t>
      </w:r>
      <w:r>
        <w:rPr>
          <w:rFonts w:ascii="仿宋" w:eastAsia="仿宋" w:hAnsi="仿宋" w:cs="仿宋" w:hint="eastAsia"/>
          <w:sz w:val="32"/>
          <w:szCs w:val="32"/>
        </w:rPr>
        <w:t>提前半小时到达验收地点，</w:t>
      </w:r>
      <w:r w:rsidRPr="003304F6">
        <w:rPr>
          <w:rFonts w:ascii="仿宋" w:eastAsia="仿宋" w:hAnsi="仿宋" w:cs="仿宋" w:hint="eastAsia"/>
          <w:sz w:val="32"/>
          <w:szCs w:val="32"/>
        </w:rPr>
        <w:t>调试</w:t>
      </w:r>
      <w:r>
        <w:rPr>
          <w:rFonts w:ascii="仿宋" w:eastAsia="仿宋" w:hAnsi="仿宋" w:cs="仿宋" w:hint="eastAsia"/>
          <w:sz w:val="32"/>
          <w:szCs w:val="32"/>
        </w:rPr>
        <w:t>投屏设备准备验收。</w:t>
      </w:r>
    </w:p>
    <w:p w14:paraId="132024C7" w14:textId="70A46F4A" w:rsidR="003304F6" w:rsidRDefault="003304F6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提前一天，打印5验收单和接入材料，每个应用5份。填写好验收单中应用的基本信息。</w:t>
      </w:r>
    </w:p>
    <w:p w14:paraId="2062D403" w14:textId="66E7EE1C" w:rsidR="00A469FE" w:rsidRDefault="00A469FE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.</w:t>
      </w:r>
      <w:r w:rsidR="00FC026C">
        <w:rPr>
          <w:rFonts w:ascii="仿宋" w:eastAsia="仿宋" w:hAnsi="仿宋" w:cs="仿宋" w:hint="eastAsia"/>
          <w:sz w:val="32"/>
          <w:szCs w:val="32"/>
        </w:rPr>
        <w:t>现场抽取6个账号中若干账号，由</w:t>
      </w:r>
      <w:r>
        <w:rPr>
          <w:rFonts w:ascii="仿宋" w:eastAsia="仿宋" w:hAnsi="仿宋" w:cs="仿宋" w:hint="eastAsia"/>
          <w:sz w:val="32"/>
          <w:szCs w:val="32"/>
        </w:rPr>
        <w:t>应用厂商按照验收单内容进行逐条演示。</w:t>
      </w:r>
    </w:p>
    <w:p w14:paraId="56AFFE1B" w14:textId="4568C8BA" w:rsidR="0014005B" w:rsidRDefault="00A469FE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7</w:t>
      </w:r>
      <w:r w:rsidR="00000000">
        <w:rPr>
          <w:rFonts w:ascii="仿宋" w:eastAsia="仿宋" w:hAnsi="仿宋" w:cs="仿宋" w:hint="eastAsia"/>
          <w:sz w:val="32"/>
          <w:szCs w:val="32"/>
        </w:rPr>
        <w:t>.数字化工作组、电信公司、接入应用业务单位及技术单位三方现场验收。若现场逐项演示后确认无问题，三方进行确认签字，验收单一式五份存档。若存在问题，则退回整改，等待二次验收排期。</w:t>
      </w:r>
    </w:p>
    <w:p w14:paraId="75C727C6" w14:textId="77777777" w:rsidR="0014005B" w:rsidRDefault="0014005B">
      <w:pPr>
        <w:rPr>
          <w:rFonts w:ascii="仿宋" w:eastAsia="仿宋" w:hAnsi="仿宋" w:cs="仿宋" w:hint="eastAsia"/>
          <w:sz w:val="32"/>
          <w:szCs w:val="32"/>
        </w:rPr>
      </w:pPr>
    </w:p>
    <w:p w14:paraId="744DD747" w14:textId="77777777" w:rsidR="0014005B" w:rsidRDefault="0000000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二、备注:</w:t>
      </w:r>
    </w:p>
    <w:p w14:paraId="6948C4D6" w14:textId="77777777" w:rsidR="0014005B" w:rsidRDefault="0000000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1.数字化工作组：区数据局、区城市智治中心、专班三方需有代表签字。</w:t>
      </w:r>
    </w:p>
    <w:p w14:paraId="49ACE96E" w14:textId="18FE1F56" w:rsidR="0014005B" w:rsidRDefault="00000000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2.其他单位：应用接入业务单位权限账号需提前准备</w:t>
      </w:r>
      <w:r w:rsidR="003304F6"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个（验证访问页面权限时需用到），应用接入技术负责人，业务部门均需到场。电信公司技术人员一并到场。</w:t>
      </w:r>
    </w:p>
    <w:sectPr w:rsidR="00140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10058"/>
    <w:multiLevelType w:val="hybridMultilevel"/>
    <w:tmpl w:val="92786E6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86331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A4NzIyN2MxYTlmMzQ1NGE2MjU5NWRkMjhlOGMxYTAifQ=="/>
  </w:docVars>
  <w:rsids>
    <w:rsidRoot w:val="1BE97241"/>
    <w:rsid w:val="0014005B"/>
    <w:rsid w:val="003304F6"/>
    <w:rsid w:val="004D34DB"/>
    <w:rsid w:val="00A469FE"/>
    <w:rsid w:val="00FC026C"/>
    <w:rsid w:val="1BE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93EC4DE"/>
  <w15:docId w15:val="{E17F36E6-1BB5-EB41-8195-260CA23B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3304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YHY-小严</dc:creator>
  <cp:lastModifiedBy>u653</cp:lastModifiedBy>
  <cp:revision>4</cp:revision>
  <dcterms:created xsi:type="dcterms:W3CDTF">2022-11-10T08:04:00Z</dcterms:created>
  <dcterms:modified xsi:type="dcterms:W3CDTF">2022-11-10T08:40:00Z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CE03EC32B60344D59F126601BFA6418D</vt:lpwstr>
  </property>
</Properties>
</file>