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50438F">
      <w:pPr>
        <w:pStyle w:val="3"/>
        <w:rPr>
          <w:rFonts w:hint="eastAsia" w:ascii="宋体" w:hAnsi="宋体" w:eastAsia="宋体"/>
          <w:sz w:val="32"/>
          <w:szCs w:val="32"/>
          <w:lang w:eastAsia="zh-CN"/>
        </w:rPr>
      </w:pPr>
      <w:r>
        <w:rPr>
          <w:rFonts w:hint="eastAsia" w:ascii="宋体" w:hAnsi="宋体" w:eastAsia="宋体"/>
          <w:sz w:val="32"/>
          <w:szCs w:val="32"/>
          <w:lang w:eastAsia="zh-CN"/>
        </w:rPr>
        <w:t>常山县天马一小有机更新项目智慧教室设备采购</w:t>
      </w:r>
    </w:p>
    <w:p w14:paraId="023BEADA">
      <w:pPr>
        <w:pStyle w:val="3"/>
        <w:rPr>
          <w:rFonts w:hint="eastAsia" w:ascii="宋体" w:hAnsi="宋体" w:eastAsia="宋体"/>
          <w:sz w:val="32"/>
          <w:szCs w:val="32"/>
        </w:rPr>
      </w:pPr>
      <w:r>
        <w:rPr>
          <w:rFonts w:hint="eastAsia" w:ascii="宋体" w:hAnsi="宋体" w:eastAsia="宋体"/>
          <w:sz w:val="32"/>
          <w:szCs w:val="32"/>
        </w:rPr>
        <w:t>公开招标公告</w:t>
      </w:r>
    </w:p>
    <w:tbl>
      <w:tblPr>
        <w:tblStyle w:val="9"/>
        <w:tblW w:w="902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28"/>
      </w:tblGrid>
      <w:tr w14:paraId="07535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9" w:hRule="atLeast"/>
        </w:trPr>
        <w:tc>
          <w:tcPr>
            <w:tcW w:w="9028" w:type="dxa"/>
            <w:noWrap w:val="0"/>
            <w:vAlign w:val="top"/>
          </w:tcPr>
          <w:p w14:paraId="4D21F273">
            <w:pPr>
              <w:spacing w:line="360" w:lineRule="auto"/>
              <w:rPr>
                <w:rFonts w:hint="eastAsia" w:ascii="宋体" w:hAnsi="宋体" w:eastAsia="宋体"/>
                <w:szCs w:val="21"/>
              </w:rPr>
            </w:pPr>
            <w:r>
              <w:rPr>
                <w:rFonts w:hint="eastAsia" w:ascii="宋体" w:hAnsi="宋体" w:eastAsia="宋体" w:cs="宋体"/>
                <w:szCs w:val="21"/>
              </w:rPr>
              <w:t xml:space="preserve">    </w:t>
            </w:r>
            <w:r>
              <w:rPr>
                <w:rFonts w:hint="eastAsia" w:ascii="宋体" w:hAnsi="宋体" w:eastAsia="宋体"/>
                <w:szCs w:val="21"/>
              </w:rPr>
              <w:t>项目概况</w:t>
            </w:r>
          </w:p>
          <w:p w14:paraId="29497DA2">
            <w:pPr>
              <w:spacing w:line="360" w:lineRule="auto"/>
              <w:ind w:right="281" w:rightChars="134"/>
              <w:rPr>
                <w:rFonts w:hint="eastAsia" w:ascii="宋体" w:hAnsi="宋体" w:eastAsia="宋体"/>
                <w:szCs w:val="21"/>
              </w:rPr>
            </w:pPr>
            <w:r>
              <w:rPr>
                <w:rFonts w:hint="eastAsia" w:ascii="宋体" w:hAnsi="宋体" w:eastAsia="宋体"/>
                <w:szCs w:val="21"/>
              </w:rPr>
              <w:t xml:space="preserve">   </w:t>
            </w:r>
            <w:r>
              <w:rPr>
                <w:rFonts w:hint="eastAsia" w:ascii="宋体" w:hAnsi="宋体" w:eastAsia="宋体"/>
                <w:szCs w:val="21"/>
                <w:u w:val="single"/>
                <w:lang w:eastAsia="zh-CN"/>
              </w:rPr>
              <w:t>常山县天马一小有机更新项目智慧教室设备采购</w:t>
            </w:r>
            <w:r>
              <w:rPr>
                <w:rFonts w:hint="eastAsia" w:ascii="宋体" w:hAnsi="宋体" w:eastAsia="宋体"/>
                <w:szCs w:val="21"/>
                <w:u w:val="single"/>
              </w:rPr>
              <w:t xml:space="preserve"> </w:t>
            </w:r>
            <w:r>
              <w:rPr>
                <w:rFonts w:hint="eastAsia" w:ascii="宋体" w:hAnsi="宋体" w:eastAsia="宋体"/>
                <w:szCs w:val="21"/>
              </w:rPr>
              <w:t xml:space="preserve"> 招标项目的潜在投标人应在浙江省政府采购网</w:t>
            </w:r>
            <w:r>
              <w:rPr>
                <w:rFonts w:ascii="宋体" w:hAnsi="宋体" w:eastAsia="宋体"/>
                <w:szCs w:val="21"/>
              </w:rPr>
              <w:t xml:space="preserve">(zfcg.czt.zj.gov.cn) </w:t>
            </w:r>
            <w:r>
              <w:rPr>
                <w:rFonts w:hint="eastAsia" w:ascii="宋体" w:hAnsi="宋体" w:eastAsia="宋体"/>
                <w:szCs w:val="21"/>
              </w:rPr>
              <w:t xml:space="preserve"> 获取（下载）采购文件，并于</w:t>
            </w:r>
            <w:r>
              <w:rPr>
                <w:rFonts w:ascii="宋体" w:hAnsi="宋体" w:eastAsia="宋体"/>
                <w:szCs w:val="21"/>
              </w:rPr>
              <w:t>202</w:t>
            </w:r>
            <w:r>
              <w:rPr>
                <w:rFonts w:hint="eastAsia" w:ascii="宋体" w:hAnsi="宋体" w:eastAsia="宋体"/>
                <w:szCs w:val="21"/>
              </w:rPr>
              <w:t>5</w:t>
            </w:r>
            <w:r>
              <w:rPr>
                <w:rFonts w:hint="eastAsia" w:ascii="宋体" w:hAnsi="宋体" w:eastAsia="宋体"/>
                <w:szCs w:val="21"/>
                <w:highlight w:val="none"/>
              </w:rPr>
              <w:t>年</w:t>
            </w:r>
            <w:r>
              <w:rPr>
                <w:rFonts w:hint="eastAsia" w:ascii="宋体" w:hAnsi="宋体" w:eastAsia="宋体"/>
                <w:szCs w:val="21"/>
                <w:highlight w:val="none"/>
                <w:lang w:val="en-US" w:eastAsia="zh-CN"/>
              </w:rPr>
              <w:t>7</w:t>
            </w:r>
            <w:r>
              <w:rPr>
                <w:rFonts w:hint="eastAsia" w:ascii="宋体" w:hAnsi="宋体" w:eastAsia="宋体"/>
                <w:szCs w:val="21"/>
                <w:highlight w:val="none"/>
              </w:rPr>
              <w:t>月</w:t>
            </w:r>
            <w:r>
              <w:rPr>
                <w:rFonts w:hint="eastAsia" w:ascii="宋体" w:hAnsi="宋体" w:eastAsia="宋体"/>
                <w:szCs w:val="21"/>
                <w:highlight w:val="none"/>
                <w:lang w:val="en-US" w:eastAsia="zh-CN"/>
              </w:rPr>
              <w:t>18</w:t>
            </w:r>
            <w:r>
              <w:rPr>
                <w:rFonts w:hint="eastAsia" w:ascii="宋体" w:hAnsi="宋体" w:eastAsia="宋体"/>
                <w:szCs w:val="21"/>
                <w:highlight w:val="none"/>
              </w:rPr>
              <w:t>日0</w:t>
            </w:r>
            <w:r>
              <w:rPr>
                <w:rFonts w:hint="eastAsia" w:ascii="宋体" w:hAnsi="宋体" w:eastAsia="宋体"/>
                <w:szCs w:val="21"/>
              </w:rPr>
              <w:t>9:30分（北京时间）前递交投标文件。</w:t>
            </w:r>
          </w:p>
        </w:tc>
      </w:tr>
    </w:tbl>
    <w:p w14:paraId="0C59C0E6">
      <w:pPr>
        <w:spacing w:line="360" w:lineRule="auto"/>
        <w:ind w:left="-141" w:leftChars="-68" w:hanging="2" w:hangingChars="1"/>
        <w:rPr>
          <w:rFonts w:hint="eastAsia" w:ascii="宋体" w:hAnsi="宋体"/>
          <w:b/>
          <w:szCs w:val="21"/>
        </w:rPr>
      </w:pPr>
      <w:r>
        <w:rPr>
          <w:rFonts w:hint="eastAsia" w:ascii="宋体" w:hAnsi="宋体"/>
          <w:b/>
          <w:szCs w:val="21"/>
        </w:rPr>
        <w:t>一、项目基本情况：</w:t>
      </w:r>
    </w:p>
    <w:p w14:paraId="1B3AA478">
      <w:pPr>
        <w:spacing w:line="360" w:lineRule="auto"/>
        <w:ind w:left="-567" w:leftChars="-270" w:firstLine="420" w:firstLineChars="200"/>
        <w:rPr>
          <w:rFonts w:hint="eastAsia" w:ascii="宋体" w:hAnsi="宋体" w:eastAsia="宋体"/>
          <w:szCs w:val="21"/>
          <w:lang w:eastAsia="zh-CN"/>
        </w:rPr>
      </w:pPr>
      <w:r>
        <w:rPr>
          <w:rFonts w:hint="eastAsia" w:ascii="宋体" w:hAnsi="宋体"/>
          <w:szCs w:val="21"/>
        </w:rPr>
        <w:t>采购编号：</w:t>
      </w:r>
      <w:r>
        <w:rPr>
          <w:rFonts w:hint="eastAsia" w:ascii="宋体" w:hAnsi="宋体"/>
          <w:szCs w:val="21"/>
          <w:lang w:eastAsia="zh-CN"/>
        </w:rPr>
        <w:t>CSKC-GK202521</w:t>
      </w:r>
    </w:p>
    <w:p w14:paraId="469809F5">
      <w:pPr>
        <w:spacing w:line="360" w:lineRule="auto"/>
        <w:ind w:left="-567" w:leftChars="-270" w:firstLine="420" w:firstLineChars="200"/>
        <w:rPr>
          <w:rFonts w:hint="eastAsia" w:ascii="宋体" w:hAnsi="宋体" w:eastAsia="宋体"/>
          <w:szCs w:val="21"/>
          <w:lang w:eastAsia="zh-CN"/>
        </w:rPr>
      </w:pPr>
      <w:r>
        <w:rPr>
          <w:rFonts w:hint="eastAsia" w:ascii="宋体" w:hAnsi="宋体"/>
          <w:szCs w:val="21"/>
        </w:rPr>
        <w:t>项目名称：</w:t>
      </w:r>
      <w:r>
        <w:rPr>
          <w:rFonts w:hint="eastAsia" w:ascii="宋体" w:hAnsi="宋体"/>
          <w:szCs w:val="21"/>
          <w:lang w:eastAsia="zh-CN"/>
        </w:rPr>
        <w:t>常山县天马一小有机更新项目智慧教室设备采购</w:t>
      </w:r>
    </w:p>
    <w:p w14:paraId="5DC3BACD">
      <w:pPr>
        <w:spacing w:line="360" w:lineRule="auto"/>
        <w:ind w:left="-567" w:leftChars="-270" w:firstLine="420" w:firstLineChars="200"/>
        <w:rPr>
          <w:rFonts w:hint="eastAsia" w:ascii="宋体" w:hAnsi="宋体" w:eastAsia="宋体"/>
          <w:szCs w:val="21"/>
          <w:lang w:eastAsia="zh-CN"/>
        </w:rPr>
      </w:pPr>
      <w:r>
        <w:rPr>
          <w:rFonts w:hint="eastAsia" w:ascii="宋体" w:hAnsi="宋体"/>
          <w:szCs w:val="21"/>
        </w:rPr>
        <w:t>采购金额（元）：</w:t>
      </w:r>
      <w:r>
        <w:rPr>
          <w:rFonts w:hint="eastAsia" w:ascii="宋体" w:hAnsi="宋体"/>
          <w:szCs w:val="21"/>
          <w:lang w:eastAsia="zh-CN"/>
        </w:rPr>
        <w:t>799596元</w:t>
      </w:r>
    </w:p>
    <w:p w14:paraId="63225847">
      <w:pPr>
        <w:spacing w:line="360" w:lineRule="auto"/>
        <w:ind w:left="-567" w:leftChars="-270" w:firstLine="420" w:firstLineChars="200"/>
        <w:rPr>
          <w:rFonts w:hint="eastAsia" w:ascii="宋体" w:hAnsi="宋体" w:eastAsia="宋体"/>
          <w:szCs w:val="21"/>
          <w:lang w:eastAsia="zh-CN"/>
        </w:rPr>
      </w:pPr>
      <w:r>
        <w:rPr>
          <w:rFonts w:hint="eastAsia" w:ascii="宋体" w:hAnsi="宋体"/>
          <w:szCs w:val="21"/>
        </w:rPr>
        <w:t>最高限价（元）：</w:t>
      </w:r>
      <w:r>
        <w:rPr>
          <w:rFonts w:hint="eastAsia" w:ascii="宋体" w:hAnsi="宋体"/>
          <w:szCs w:val="21"/>
          <w:lang w:eastAsia="zh-CN"/>
        </w:rPr>
        <w:t>799596元</w:t>
      </w:r>
    </w:p>
    <w:p w14:paraId="6FC95883">
      <w:pPr>
        <w:spacing w:line="360" w:lineRule="auto"/>
        <w:ind w:left="-567" w:leftChars="-270" w:firstLine="420" w:firstLineChars="200"/>
        <w:rPr>
          <w:rFonts w:hint="eastAsia" w:ascii="宋体" w:hAnsi="宋体"/>
          <w:szCs w:val="21"/>
        </w:rPr>
      </w:pPr>
      <w:r>
        <w:rPr>
          <w:rFonts w:hint="eastAsia" w:ascii="宋体" w:hAnsi="宋体"/>
          <w:szCs w:val="21"/>
        </w:rPr>
        <w:t>采购需求：</w:t>
      </w:r>
    </w:p>
    <w:tbl>
      <w:tblPr>
        <w:tblStyle w:val="9"/>
        <w:tblW w:w="9423"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61"/>
        <w:gridCol w:w="853"/>
        <w:gridCol w:w="950"/>
        <w:gridCol w:w="1513"/>
        <w:gridCol w:w="2112"/>
        <w:gridCol w:w="734"/>
      </w:tblGrid>
      <w:tr w14:paraId="2D4AE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3261" w:type="dxa"/>
            <w:noWrap w:val="0"/>
            <w:vAlign w:val="center"/>
          </w:tcPr>
          <w:p w14:paraId="595FA629">
            <w:pPr>
              <w:snapToGrid w:val="0"/>
              <w:spacing w:line="360" w:lineRule="auto"/>
              <w:jc w:val="center"/>
              <w:rPr>
                <w:rFonts w:hint="eastAsia" w:ascii="宋体" w:hAnsi="宋体" w:eastAsia="宋体" w:cs="宋体"/>
                <w:szCs w:val="21"/>
              </w:rPr>
            </w:pPr>
            <w:r>
              <w:rPr>
                <w:rFonts w:hint="eastAsia" w:ascii="宋体" w:hAnsi="宋体" w:eastAsia="宋体" w:cs="宋体"/>
                <w:szCs w:val="21"/>
              </w:rPr>
              <w:t>采购内容</w:t>
            </w:r>
          </w:p>
        </w:tc>
        <w:tc>
          <w:tcPr>
            <w:tcW w:w="853" w:type="dxa"/>
            <w:noWrap w:val="0"/>
            <w:vAlign w:val="center"/>
          </w:tcPr>
          <w:p w14:paraId="04D59669">
            <w:pPr>
              <w:snapToGrid w:val="0"/>
              <w:spacing w:line="360" w:lineRule="auto"/>
              <w:jc w:val="center"/>
              <w:rPr>
                <w:rFonts w:hint="eastAsia" w:ascii="宋体" w:hAnsi="宋体" w:eastAsia="宋体" w:cs="宋体"/>
                <w:szCs w:val="21"/>
              </w:rPr>
            </w:pPr>
            <w:r>
              <w:rPr>
                <w:rFonts w:hint="eastAsia" w:ascii="宋体" w:hAnsi="宋体" w:eastAsia="宋体" w:cs="宋体"/>
                <w:szCs w:val="21"/>
              </w:rPr>
              <w:t>数量</w:t>
            </w:r>
          </w:p>
        </w:tc>
        <w:tc>
          <w:tcPr>
            <w:tcW w:w="950" w:type="dxa"/>
            <w:noWrap w:val="0"/>
            <w:vAlign w:val="center"/>
          </w:tcPr>
          <w:p w14:paraId="675ABA30">
            <w:pPr>
              <w:snapToGrid w:val="0"/>
              <w:spacing w:line="360" w:lineRule="auto"/>
              <w:jc w:val="center"/>
              <w:rPr>
                <w:rFonts w:hint="eastAsia" w:ascii="宋体" w:hAnsi="宋体" w:eastAsia="宋体" w:cs="宋体"/>
                <w:szCs w:val="21"/>
              </w:rPr>
            </w:pPr>
            <w:r>
              <w:rPr>
                <w:rFonts w:hint="eastAsia" w:ascii="宋体" w:hAnsi="宋体" w:eastAsia="宋体" w:cs="宋体"/>
                <w:szCs w:val="21"/>
              </w:rPr>
              <w:t>单位</w:t>
            </w:r>
          </w:p>
        </w:tc>
        <w:tc>
          <w:tcPr>
            <w:tcW w:w="1513" w:type="dxa"/>
            <w:noWrap w:val="0"/>
            <w:vAlign w:val="center"/>
          </w:tcPr>
          <w:p w14:paraId="33CFAAF6">
            <w:pPr>
              <w:snapToGrid w:val="0"/>
              <w:spacing w:line="360" w:lineRule="auto"/>
              <w:jc w:val="center"/>
              <w:rPr>
                <w:rFonts w:hint="eastAsia" w:ascii="宋体" w:hAnsi="宋体" w:eastAsia="宋体" w:cs="宋体"/>
                <w:szCs w:val="21"/>
              </w:rPr>
            </w:pPr>
            <w:r>
              <w:rPr>
                <w:rFonts w:hint="eastAsia" w:ascii="宋体" w:hAnsi="宋体" w:eastAsia="宋体" w:cs="宋体"/>
                <w:szCs w:val="21"/>
              </w:rPr>
              <w:t>采购预算总价</w:t>
            </w:r>
          </w:p>
        </w:tc>
        <w:tc>
          <w:tcPr>
            <w:tcW w:w="2112" w:type="dxa"/>
            <w:noWrap w:val="0"/>
            <w:vAlign w:val="center"/>
          </w:tcPr>
          <w:p w14:paraId="679A5A3B">
            <w:pPr>
              <w:snapToGrid w:val="0"/>
              <w:spacing w:line="360" w:lineRule="auto"/>
              <w:jc w:val="center"/>
              <w:rPr>
                <w:rFonts w:hint="eastAsia" w:ascii="宋体" w:hAnsi="宋体" w:eastAsia="宋体" w:cs="宋体"/>
                <w:szCs w:val="21"/>
              </w:rPr>
            </w:pPr>
            <w:r>
              <w:rPr>
                <w:rFonts w:hint="eastAsia" w:ascii="宋体" w:hAnsi="宋体" w:eastAsia="宋体" w:cs="宋体"/>
                <w:szCs w:val="21"/>
              </w:rPr>
              <w:t>项目概况</w:t>
            </w:r>
          </w:p>
        </w:tc>
        <w:tc>
          <w:tcPr>
            <w:tcW w:w="734" w:type="dxa"/>
            <w:noWrap w:val="0"/>
            <w:vAlign w:val="center"/>
          </w:tcPr>
          <w:p w14:paraId="3403A265">
            <w:pPr>
              <w:snapToGrid w:val="0"/>
              <w:spacing w:line="360" w:lineRule="auto"/>
              <w:jc w:val="center"/>
              <w:rPr>
                <w:rFonts w:hint="eastAsia" w:ascii="宋体" w:hAnsi="宋体" w:eastAsia="宋体" w:cs="宋体"/>
                <w:szCs w:val="21"/>
              </w:rPr>
            </w:pPr>
            <w:r>
              <w:rPr>
                <w:rFonts w:hint="eastAsia" w:ascii="宋体" w:hAnsi="宋体" w:eastAsia="宋体" w:cs="宋体"/>
                <w:szCs w:val="21"/>
              </w:rPr>
              <w:t>备注</w:t>
            </w:r>
          </w:p>
        </w:tc>
      </w:tr>
      <w:tr w14:paraId="78B50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3261" w:type="dxa"/>
            <w:noWrap w:val="0"/>
            <w:vAlign w:val="center"/>
          </w:tcPr>
          <w:p w14:paraId="1FF7AEF6">
            <w:pPr>
              <w:pStyle w:val="8"/>
              <w:spacing w:after="0" w:line="360" w:lineRule="auto"/>
              <w:ind w:left="0" w:leftChars="0" w:firstLine="0" w:firstLineChars="0"/>
              <w:rPr>
                <w:rFonts w:hint="eastAsia" w:ascii="宋体" w:hAnsi="宋体" w:eastAsia="宋体"/>
                <w:lang w:eastAsia="zh-CN"/>
              </w:rPr>
            </w:pPr>
            <w:r>
              <w:rPr>
                <w:rFonts w:hint="eastAsia" w:ascii="宋体" w:hAnsi="宋体"/>
                <w:lang w:eastAsia="zh-CN"/>
              </w:rPr>
              <w:t>常山县天马一小有机更新项目智慧教室设备采购</w:t>
            </w:r>
          </w:p>
        </w:tc>
        <w:tc>
          <w:tcPr>
            <w:tcW w:w="853" w:type="dxa"/>
            <w:noWrap w:val="0"/>
            <w:vAlign w:val="center"/>
          </w:tcPr>
          <w:p w14:paraId="1DC6FCEC">
            <w:pPr>
              <w:snapToGrid w:val="0"/>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1</w:t>
            </w:r>
          </w:p>
        </w:tc>
        <w:tc>
          <w:tcPr>
            <w:tcW w:w="950" w:type="dxa"/>
            <w:noWrap w:val="0"/>
            <w:vAlign w:val="center"/>
          </w:tcPr>
          <w:p w14:paraId="67BA2F63">
            <w:pPr>
              <w:snapToGrid w:val="0"/>
              <w:spacing w:line="360" w:lineRule="auto"/>
              <w:jc w:val="center"/>
              <w:rPr>
                <w:rFonts w:hint="eastAsia" w:ascii="宋体" w:hAnsi="宋体" w:eastAsia="宋体" w:cs="宋体"/>
                <w:szCs w:val="21"/>
              </w:rPr>
            </w:pPr>
            <w:r>
              <w:rPr>
                <w:rFonts w:hint="eastAsia" w:ascii="宋体" w:hAnsi="宋体" w:eastAsia="宋体" w:cs="宋体"/>
                <w:szCs w:val="21"/>
              </w:rPr>
              <w:t>项</w:t>
            </w:r>
          </w:p>
        </w:tc>
        <w:tc>
          <w:tcPr>
            <w:tcW w:w="1513" w:type="dxa"/>
            <w:noWrap w:val="0"/>
            <w:vAlign w:val="center"/>
          </w:tcPr>
          <w:p w14:paraId="4AE5F930">
            <w:pPr>
              <w:snapToGrid w:val="0"/>
              <w:spacing w:line="360" w:lineRule="auto"/>
              <w:jc w:val="center"/>
              <w:rPr>
                <w:rFonts w:hint="eastAsia" w:ascii="宋体" w:hAnsi="宋体" w:eastAsia="宋体" w:cs="宋体"/>
                <w:szCs w:val="21"/>
                <w:lang w:eastAsia="zh-CN"/>
              </w:rPr>
            </w:pPr>
            <w:r>
              <w:rPr>
                <w:rFonts w:hint="eastAsia" w:ascii="宋体" w:hAnsi="宋体" w:eastAsia="宋体" w:cs="宋体"/>
                <w:szCs w:val="21"/>
                <w:lang w:eastAsia="zh-CN"/>
              </w:rPr>
              <w:t>799596元</w:t>
            </w:r>
          </w:p>
        </w:tc>
        <w:tc>
          <w:tcPr>
            <w:tcW w:w="2112" w:type="dxa"/>
            <w:noWrap w:val="0"/>
            <w:vAlign w:val="center"/>
          </w:tcPr>
          <w:p w14:paraId="454D7D03">
            <w:pPr>
              <w:snapToGrid w:val="0"/>
              <w:spacing w:line="360" w:lineRule="auto"/>
              <w:rPr>
                <w:rFonts w:hint="eastAsia" w:ascii="宋体" w:hAnsi="宋体" w:eastAsia="宋体" w:cs="宋体"/>
                <w:szCs w:val="21"/>
              </w:rPr>
            </w:pPr>
            <w:r>
              <w:rPr>
                <w:rFonts w:hint="eastAsia" w:ascii="宋体" w:hAnsi="宋体" w:eastAsia="宋体" w:cs="宋体"/>
                <w:szCs w:val="21"/>
              </w:rPr>
              <w:t>详见本采购文件第三章招标内容及要求</w:t>
            </w:r>
          </w:p>
        </w:tc>
        <w:tc>
          <w:tcPr>
            <w:tcW w:w="734" w:type="dxa"/>
            <w:noWrap w:val="0"/>
            <w:vAlign w:val="center"/>
          </w:tcPr>
          <w:p w14:paraId="37A7D5A7">
            <w:pPr>
              <w:snapToGrid w:val="0"/>
              <w:spacing w:line="360" w:lineRule="auto"/>
              <w:ind w:firstLine="420" w:firstLineChars="200"/>
              <w:jc w:val="center"/>
              <w:rPr>
                <w:rFonts w:hint="eastAsia" w:ascii="宋体" w:hAnsi="宋体" w:eastAsia="宋体" w:cs="宋体"/>
                <w:szCs w:val="21"/>
              </w:rPr>
            </w:pPr>
          </w:p>
        </w:tc>
      </w:tr>
    </w:tbl>
    <w:p w14:paraId="1C0BEF8F">
      <w:pPr>
        <w:spacing w:line="360" w:lineRule="auto"/>
        <w:ind w:left="-567" w:leftChars="-270" w:firstLine="420" w:firstLineChars="200"/>
        <w:rPr>
          <w:rFonts w:hint="eastAsia" w:ascii="宋体" w:hAnsi="宋体" w:cs="宋体"/>
          <w:bCs/>
          <w:szCs w:val="21"/>
        </w:rPr>
      </w:pPr>
      <w:r>
        <w:rPr>
          <w:rFonts w:hint="eastAsia" w:ascii="宋体" w:hAnsi="宋体" w:cs="宋体"/>
          <w:bCs/>
          <w:szCs w:val="21"/>
        </w:rPr>
        <w:t xml:space="preserve"> </w:t>
      </w:r>
      <w:r>
        <w:rPr>
          <w:rFonts w:hint="eastAsia" w:ascii="宋体" w:hAnsi="宋体" w:cs="宋体"/>
          <w:szCs w:val="21"/>
        </w:rPr>
        <w:t>合同履行期限：详见本采购文件第三章招标内容及要求。</w:t>
      </w:r>
    </w:p>
    <w:p w14:paraId="20117639">
      <w:pPr>
        <w:spacing w:line="360" w:lineRule="auto"/>
        <w:ind w:left="-567" w:leftChars="-270" w:firstLine="420" w:firstLineChars="200"/>
        <w:rPr>
          <w:rFonts w:hint="eastAsia" w:ascii="宋体" w:hAnsi="宋体" w:cs="宋体"/>
          <w:bCs/>
          <w:szCs w:val="21"/>
        </w:rPr>
      </w:pPr>
      <w:r>
        <w:rPr>
          <w:rFonts w:hint="eastAsia" w:ascii="宋体" w:hAnsi="宋体" w:cs="宋体"/>
          <w:bCs/>
          <w:szCs w:val="21"/>
        </w:rPr>
        <w:t xml:space="preserve"> 本项目（</w:t>
      </w:r>
      <w:r>
        <w:rPr>
          <w:rFonts w:hint="eastAsia" w:ascii="宋体" w:hAnsi="宋体" w:cs="宋体"/>
          <w:bCs/>
          <w:szCs w:val="21"/>
          <w:lang w:eastAsia="zh-CN"/>
        </w:rPr>
        <w:t>否</w:t>
      </w:r>
      <w:r>
        <w:rPr>
          <w:rFonts w:hint="eastAsia" w:ascii="宋体" w:hAnsi="宋体" w:cs="宋体"/>
          <w:bCs/>
          <w:szCs w:val="21"/>
        </w:rPr>
        <w:t>）接受联合体投标</w:t>
      </w:r>
    </w:p>
    <w:p w14:paraId="17177260">
      <w:pPr>
        <w:spacing w:line="360" w:lineRule="auto"/>
        <w:ind w:left="-567" w:leftChars="-270" w:firstLine="422" w:firstLineChars="200"/>
        <w:rPr>
          <w:rFonts w:hint="eastAsia" w:ascii="宋体" w:hAnsi="宋体" w:cs="宋体"/>
          <w:b/>
          <w:bCs/>
          <w:szCs w:val="21"/>
        </w:rPr>
      </w:pPr>
      <w:r>
        <w:rPr>
          <w:rFonts w:hint="eastAsia" w:ascii="宋体" w:hAnsi="宋体" w:cs="宋体"/>
          <w:b/>
          <w:bCs/>
          <w:szCs w:val="21"/>
        </w:rPr>
        <w:t xml:space="preserve">   二、申请人的资格要求：</w:t>
      </w:r>
    </w:p>
    <w:p w14:paraId="1148B99B">
      <w:pPr>
        <w:spacing w:line="360" w:lineRule="auto"/>
        <w:ind w:left="-206" w:leftChars="-98" w:firstLine="61" w:firstLineChars="29"/>
        <w:rPr>
          <w:rFonts w:hint="eastAsia" w:ascii="宋体" w:hAnsi="宋体" w:cs="宋体"/>
          <w:b/>
          <w:bCs/>
          <w:szCs w:val="21"/>
        </w:rPr>
      </w:pPr>
      <w:r>
        <w:rPr>
          <w:rFonts w:hint="eastAsia" w:ascii="宋体" w:hAnsi="宋体" w:cs="宋体"/>
          <w:b/>
          <w:bCs/>
          <w:szCs w:val="21"/>
        </w:rPr>
        <w:t xml:space="preserve">  1、满足《中华人民共和国政府采购法》第二十二条规定；未被列入“信用中国”（www.creditchina.gov.cn）失信被执行人、重大税收违法案件当事人名单； 未被列入中国政府采购网（www.ccgp.gov.cn）政府采购严重违法失信行为信息记录名单；</w:t>
      </w:r>
    </w:p>
    <w:p w14:paraId="4523FA6C">
      <w:pPr>
        <w:spacing w:line="360" w:lineRule="auto"/>
        <w:ind w:left="-567" w:leftChars="-270" w:firstLine="422" w:firstLineChars="200"/>
        <w:rPr>
          <w:rFonts w:hint="eastAsia" w:ascii="宋体" w:hAnsi="宋体" w:cs="宋体"/>
          <w:b/>
          <w:bCs/>
          <w:szCs w:val="21"/>
        </w:rPr>
      </w:pPr>
      <w:r>
        <w:rPr>
          <w:rFonts w:hint="eastAsia" w:ascii="宋体" w:hAnsi="宋体" w:cs="宋体"/>
          <w:b/>
          <w:bCs/>
          <w:szCs w:val="21"/>
        </w:rPr>
        <w:t xml:space="preserve">  2、落实政府采购政策需满足的资格要求：</w:t>
      </w:r>
      <w:r>
        <w:rPr>
          <w:rFonts w:hint="eastAsia" w:ascii="宋体" w:hAnsi="宋体" w:eastAsia="宋体" w:cs="宋体"/>
          <w:b/>
          <w:bCs/>
          <w:color w:val="0000FF"/>
          <w:szCs w:val="21"/>
          <w:lang w:eastAsia="zh-CN"/>
        </w:rPr>
        <w:t>本项目资金为中小企业预留，投标人为中小企业（符合中小企业划分标准的个体工商户视同中小企业，监狱企业、残疾人福利单位视同小型、微型企业）</w:t>
      </w:r>
      <w:r>
        <w:rPr>
          <w:rFonts w:hint="eastAsia" w:ascii="宋体" w:hAnsi="宋体" w:cs="宋体"/>
          <w:b/>
          <w:bCs/>
          <w:szCs w:val="21"/>
        </w:rPr>
        <w:t>。</w:t>
      </w:r>
    </w:p>
    <w:p w14:paraId="5A8065CE">
      <w:pPr>
        <w:spacing w:line="360" w:lineRule="auto"/>
        <w:ind w:left="-567" w:leftChars="-270" w:firstLine="422" w:firstLineChars="200"/>
        <w:rPr>
          <w:rFonts w:hint="eastAsia" w:ascii="宋体" w:hAnsi="宋体" w:cs="宋体"/>
          <w:b/>
          <w:bCs/>
          <w:szCs w:val="21"/>
        </w:rPr>
      </w:pPr>
      <w:r>
        <w:rPr>
          <w:rFonts w:hint="eastAsia" w:ascii="宋体" w:hAnsi="宋体" w:cs="宋体"/>
          <w:b/>
          <w:bCs/>
          <w:szCs w:val="21"/>
        </w:rPr>
        <w:t xml:space="preserve">  3、本项目的特定资格要求：无。</w:t>
      </w:r>
    </w:p>
    <w:p w14:paraId="409CD38D">
      <w:pPr>
        <w:spacing w:line="360" w:lineRule="auto"/>
        <w:ind w:left="-141" w:leftChars="-67" w:firstLine="200"/>
        <w:rPr>
          <w:rFonts w:hint="eastAsia" w:ascii="宋体" w:hAnsi="宋体" w:cs="宋体"/>
          <w:b/>
          <w:bCs/>
          <w:szCs w:val="21"/>
        </w:rPr>
      </w:pPr>
      <w:r>
        <w:rPr>
          <w:rFonts w:hint="eastAsia" w:ascii="宋体" w:hAnsi="宋体" w:cs="宋体"/>
          <w:b/>
          <w:bCs/>
          <w:szCs w:val="21"/>
        </w:rPr>
        <w:t>三、获取采购文件：</w:t>
      </w:r>
    </w:p>
    <w:p w14:paraId="016693D8">
      <w:pPr>
        <w:spacing w:line="360" w:lineRule="auto"/>
        <w:ind w:left="-141" w:leftChars="-67" w:firstLine="200"/>
        <w:rPr>
          <w:rFonts w:hint="eastAsia" w:ascii="宋体" w:hAnsi="宋体" w:cs="宋体"/>
          <w:b/>
          <w:bCs/>
          <w:szCs w:val="21"/>
        </w:rPr>
      </w:pPr>
      <w:r>
        <w:rPr>
          <w:rFonts w:hint="eastAsia" w:ascii="宋体" w:hAnsi="宋体" w:cs="宋体"/>
          <w:szCs w:val="21"/>
        </w:rPr>
        <w:t>1、获取时间：公告发布之日起至投标文件递交截止时间前。</w:t>
      </w:r>
    </w:p>
    <w:p w14:paraId="3A5D84A8">
      <w:pPr>
        <w:spacing w:line="360" w:lineRule="auto"/>
        <w:ind w:left="-141" w:leftChars="-67" w:firstLine="200"/>
        <w:rPr>
          <w:rFonts w:hint="eastAsia" w:ascii="宋体" w:hAnsi="宋体" w:cs="宋体"/>
          <w:b/>
          <w:bCs/>
          <w:szCs w:val="21"/>
        </w:rPr>
      </w:pPr>
      <w:r>
        <w:rPr>
          <w:rFonts w:hint="eastAsia" w:ascii="宋体" w:hAnsi="宋体" w:cs="宋体"/>
          <w:b/>
          <w:kern w:val="0"/>
          <w:szCs w:val="21"/>
        </w:rPr>
        <w:t>2、地点：政府采购云平台（www.zcygov.cn）。</w:t>
      </w:r>
    </w:p>
    <w:p w14:paraId="6FACD41F">
      <w:pPr>
        <w:spacing w:line="360" w:lineRule="auto"/>
        <w:ind w:left="-141" w:leftChars="-67" w:firstLine="200"/>
        <w:rPr>
          <w:rFonts w:hint="eastAsia" w:ascii="宋体" w:hAnsi="宋体" w:cs="宋体"/>
          <w:b/>
          <w:bCs/>
          <w:szCs w:val="21"/>
        </w:rPr>
      </w:pPr>
      <w:r>
        <w:rPr>
          <w:rFonts w:hint="eastAsia" w:ascii="宋体" w:hAnsi="宋体" w:cs="宋体"/>
          <w:szCs w:val="21"/>
        </w:rPr>
        <w:t>3、方式：潜在投标人登录政府采购云平台，在线申请获取采购文件（进入“项目采购”应用，在获取采购文件菜单中选择项目，申请获取采购文件，本项目采购文件不收取工本费；仅需浏览采购文件的投标人可点击“游客，浏览采购文件”直接下载采购文件浏览）；</w:t>
      </w:r>
    </w:p>
    <w:p w14:paraId="163080D0">
      <w:pPr>
        <w:spacing w:line="360" w:lineRule="auto"/>
        <w:ind w:left="-141" w:leftChars="-67" w:firstLine="200"/>
        <w:rPr>
          <w:rFonts w:hint="eastAsia" w:ascii="宋体" w:hAnsi="宋体" w:cs="宋体"/>
          <w:b/>
          <w:bCs/>
          <w:szCs w:val="21"/>
        </w:rPr>
      </w:pPr>
      <w:r>
        <w:rPr>
          <w:rFonts w:hint="eastAsia" w:ascii="宋体" w:hAnsi="宋体"/>
          <w:szCs w:val="21"/>
        </w:rPr>
        <w:t>4、售价：0元</w:t>
      </w:r>
    </w:p>
    <w:p w14:paraId="5C44AB9E">
      <w:pPr>
        <w:spacing w:line="360" w:lineRule="auto"/>
        <w:ind w:left="-141" w:leftChars="-67" w:firstLine="200"/>
        <w:rPr>
          <w:rFonts w:ascii="宋体" w:hAnsi="宋体" w:cs="宋体"/>
          <w:b/>
          <w:bCs/>
          <w:szCs w:val="21"/>
        </w:rPr>
      </w:pPr>
      <w:r>
        <w:rPr>
          <w:rFonts w:hint="eastAsia" w:ascii="宋体" w:hAnsi="宋体" w:cs="宋体"/>
          <w:szCs w:val="21"/>
        </w:rPr>
        <w:t>提示：招标公告附件内的采购文件（或采购需求）仅供阅览使用，投标人只有在“政府采购云平台”完成获取采购文件申请并下载了采购文件后才视作依法获取采购文件（法律法规所指的投标人获取采购文件时间以投标人完成获取采购文件申请后下载采购文件的时间为准）。</w:t>
      </w:r>
    </w:p>
    <w:p w14:paraId="6BC20B57">
      <w:pPr>
        <w:spacing w:line="360" w:lineRule="auto"/>
        <w:ind w:firstLine="200"/>
        <w:rPr>
          <w:rFonts w:ascii="宋体" w:hAnsi="宋体" w:cs="宋体"/>
          <w:b/>
          <w:bCs/>
          <w:szCs w:val="21"/>
        </w:rPr>
      </w:pPr>
      <w:r>
        <w:rPr>
          <w:rFonts w:hint="eastAsia" w:ascii="宋体" w:hAnsi="宋体" w:cs="宋体"/>
          <w:b/>
          <w:bCs/>
          <w:szCs w:val="21"/>
        </w:rPr>
        <w:t xml:space="preserve"> 注：请投标人按上述要求获取采购文件，如未在“政采云”系统内完成相关流程，引起的投标无效责任自负。</w:t>
      </w:r>
    </w:p>
    <w:p w14:paraId="6B8FCE70">
      <w:pPr>
        <w:spacing w:line="360" w:lineRule="auto"/>
        <w:ind w:firstLine="401" w:firstLineChars="190"/>
        <w:rPr>
          <w:rFonts w:ascii="宋体" w:hAnsi="宋体" w:cs="宋体"/>
          <w:b/>
          <w:bCs/>
          <w:szCs w:val="21"/>
        </w:rPr>
      </w:pPr>
      <w:r>
        <w:rPr>
          <w:rFonts w:hint="eastAsia" w:ascii="宋体" w:hAnsi="宋体" w:cs="宋体"/>
          <w:b/>
          <w:bCs/>
          <w:szCs w:val="21"/>
        </w:rPr>
        <w:t>四、提交投标文件的截止时间、开标时间和地点：</w:t>
      </w:r>
    </w:p>
    <w:p w14:paraId="3B61E041">
      <w:pPr>
        <w:spacing w:line="360" w:lineRule="auto"/>
        <w:ind w:firstLine="399" w:firstLineChars="190"/>
        <w:rPr>
          <w:rFonts w:ascii="宋体" w:hAnsi="宋体" w:cs="宋体"/>
          <w:szCs w:val="21"/>
          <w:highlight w:val="none"/>
        </w:rPr>
      </w:pPr>
      <w:r>
        <w:rPr>
          <w:rFonts w:hint="eastAsia" w:ascii="宋体" w:hAnsi="宋体" w:cs="宋体"/>
          <w:szCs w:val="21"/>
        </w:rPr>
        <w:t>1、投标截止时间：</w:t>
      </w:r>
      <w:r>
        <w:rPr>
          <w:rFonts w:hint="eastAsia" w:ascii="宋体" w:hAnsi="宋体" w:cs="宋体"/>
          <w:b/>
          <w:bCs/>
          <w:szCs w:val="21"/>
          <w:highlight w:val="none"/>
          <w:u w:val="single"/>
        </w:rPr>
        <w:t>2025年</w:t>
      </w:r>
      <w:r>
        <w:rPr>
          <w:rFonts w:hint="eastAsia" w:ascii="宋体" w:hAnsi="宋体" w:cs="宋体"/>
          <w:b/>
          <w:bCs/>
          <w:szCs w:val="21"/>
          <w:highlight w:val="none"/>
          <w:u w:val="single"/>
          <w:lang w:val="en-US" w:eastAsia="zh-CN"/>
        </w:rPr>
        <w:t>7</w:t>
      </w:r>
      <w:r>
        <w:rPr>
          <w:rFonts w:hint="eastAsia" w:ascii="宋体" w:hAnsi="宋体" w:cs="宋体"/>
          <w:b/>
          <w:bCs/>
          <w:szCs w:val="21"/>
          <w:highlight w:val="none"/>
          <w:u w:val="single"/>
        </w:rPr>
        <w:t>月</w:t>
      </w:r>
      <w:r>
        <w:rPr>
          <w:rFonts w:hint="eastAsia" w:ascii="宋体" w:hAnsi="宋体" w:cs="宋体"/>
          <w:b/>
          <w:bCs/>
          <w:szCs w:val="21"/>
          <w:highlight w:val="none"/>
          <w:u w:val="single"/>
          <w:lang w:val="en-US" w:eastAsia="zh-CN"/>
        </w:rPr>
        <w:t>18</w:t>
      </w:r>
      <w:r>
        <w:rPr>
          <w:rFonts w:hint="eastAsia" w:ascii="宋体" w:hAnsi="宋体" w:cs="宋体"/>
          <w:b/>
          <w:bCs/>
          <w:szCs w:val="21"/>
          <w:highlight w:val="none"/>
          <w:u w:val="single"/>
        </w:rPr>
        <w:t>日09时30分</w:t>
      </w:r>
      <w:r>
        <w:rPr>
          <w:rFonts w:hint="eastAsia" w:ascii="宋体" w:hAnsi="宋体" w:cs="宋体"/>
          <w:szCs w:val="21"/>
          <w:highlight w:val="none"/>
        </w:rPr>
        <w:t xml:space="preserve">。  </w:t>
      </w:r>
    </w:p>
    <w:p w14:paraId="25D13ABD">
      <w:pPr>
        <w:spacing w:line="360" w:lineRule="auto"/>
        <w:ind w:firstLine="399" w:firstLineChars="190"/>
        <w:rPr>
          <w:rFonts w:ascii="宋体" w:hAnsi="宋体" w:cs="宋体"/>
          <w:szCs w:val="21"/>
          <w:highlight w:val="none"/>
        </w:rPr>
      </w:pPr>
      <w:r>
        <w:rPr>
          <w:rFonts w:hint="eastAsia" w:ascii="宋体" w:hAnsi="宋体" w:cs="宋体"/>
          <w:szCs w:val="21"/>
          <w:highlight w:val="none"/>
        </w:rPr>
        <w:t>2、投标地点：“政府采购云平台（www.zcygov.cn）”在线递交</w:t>
      </w:r>
    </w:p>
    <w:p w14:paraId="51C8D19B">
      <w:pPr>
        <w:spacing w:line="360" w:lineRule="auto"/>
        <w:ind w:firstLine="399" w:firstLineChars="190"/>
        <w:rPr>
          <w:rFonts w:ascii="宋体" w:hAnsi="宋体" w:cs="宋体"/>
          <w:szCs w:val="21"/>
        </w:rPr>
      </w:pPr>
      <w:r>
        <w:rPr>
          <w:rFonts w:hint="eastAsia" w:ascii="宋体" w:hAnsi="宋体" w:cs="宋体"/>
          <w:szCs w:val="21"/>
          <w:highlight w:val="none"/>
        </w:rPr>
        <w:t>3、开标时间：</w:t>
      </w:r>
      <w:r>
        <w:rPr>
          <w:rFonts w:hint="eastAsia" w:ascii="宋体" w:hAnsi="宋体" w:cs="宋体"/>
          <w:b/>
          <w:bCs/>
          <w:szCs w:val="21"/>
          <w:highlight w:val="none"/>
          <w:u w:val="single"/>
        </w:rPr>
        <w:t>2025年</w:t>
      </w:r>
      <w:r>
        <w:rPr>
          <w:rFonts w:hint="eastAsia" w:ascii="宋体" w:hAnsi="宋体" w:cs="宋体"/>
          <w:b/>
          <w:bCs/>
          <w:szCs w:val="21"/>
          <w:highlight w:val="none"/>
          <w:u w:val="single"/>
          <w:lang w:val="en-US" w:eastAsia="zh-CN"/>
        </w:rPr>
        <w:t>7</w:t>
      </w:r>
      <w:r>
        <w:rPr>
          <w:rFonts w:hint="eastAsia" w:ascii="宋体" w:hAnsi="宋体" w:cs="宋体"/>
          <w:b/>
          <w:bCs/>
          <w:szCs w:val="21"/>
          <w:highlight w:val="none"/>
          <w:u w:val="single"/>
        </w:rPr>
        <w:t>月</w:t>
      </w:r>
      <w:r>
        <w:rPr>
          <w:rFonts w:hint="eastAsia" w:ascii="宋体" w:hAnsi="宋体" w:cs="宋体"/>
          <w:b/>
          <w:bCs/>
          <w:szCs w:val="21"/>
          <w:highlight w:val="none"/>
          <w:u w:val="single"/>
          <w:lang w:val="en-US" w:eastAsia="zh-CN"/>
        </w:rPr>
        <w:t>18</w:t>
      </w:r>
      <w:r>
        <w:rPr>
          <w:rFonts w:hint="eastAsia" w:ascii="宋体" w:hAnsi="宋体" w:cs="宋体"/>
          <w:b/>
          <w:bCs/>
          <w:szCs w:val="21"/>
          <w:highlight w:val="none"/>
          <w:u w:val="single"/>
        </w:rPr>
        <w:t>日0</w:t>
      </w:r>
      <w:r>
        <w:rPr>
          <w:rFonts w:hint="eastAsia" w:ascii="宋体" w:hAnsi="宋体" w:cs="宋体"/>
          <w:b/>
          <w:bCs/>
          <w:szCs w:val="21"/>
          <w:u w:val="single"/>
        </w:rPr>
        <w:t>9时30分（北京时间）。</w:t>
      </w:r>
    </w:p>
    <w:p w14:paraId="4B3CFA57">
      <w:pPr>
        <w:spacing w:line="360" w:lineRule="auto"/>
        <w:ind w:firstLine="399" w:firstLineChars="190"/>
        <w:rPr>
          <w:rFonts w:ascii="宋体" w:hAnsi="宋体" w:cs="Arial"/>
          <w:bCs/>
          <w:kern w:val="0"/>
          <w:szCs w:val="21"/>
        </w:rPr>
      </w:pPr>
      <w:r>
        <w:rPr>
          <w:rFonts w:hint="eastAsia" w:ascii="宋体" w:hAnsi="宋体" w:cs="宋体"/>
          <w:szCs w:val="21"/>
        </w:rPr>
        <w:t>4、开标地点：衢州市公共资源交易常山分中心</w:t>
      </w:r>
      <w:r>
        <w:rPr>
          <w:rFonts w:hint="eastAsia" w:ascii="宋体" w:hAnsi="宋体" w:cs="Arial"/>
          <w:bCs/>
          <w:kern w:val="0"/>
          <w:szCs w:val="21"/>
        </w:rPr>
        <w:t>(常山县紫港路2号常山县行政服务中心东边附属楼2楼）。同步在“政采云远程开标大厅”在线开标。</w:t>
      </w:r>
    </w:p>
    <w:p w14:paraId="30E048CB">
      <w:pPr>
        <w:widowControl/>
        <w:spacing w:line="360" w:lineRule="auto"/>
        <w:ind w:firstLine="422" w:firstLineChars="200"/>
        <w:jc w:val="left"/>
        <w:rPr>
          <w:rFonts w:ascii="宋体" w:hAnsi="宋体" w:cs="Arial"/>
          <w:b/>
          <w:bCs/>
          <w:szCs w:val="21"/>
        </w:rPr>
      </w:pPr>
      <w:r>
        <w:rPr>
          <w:rFonts w:hint="eastAsia" w:ascii="宋体" w:hAnsi="宋体" w:cs="Arial"/>
          <w:b/>
          <w:bCs/>
          <w:szCs w:val="21"/>
        </w:rPr>
        <w:t>五、公告期限：</w:t>
      </w:r>
    </w:p>
    <w:p w14:paraId="1F8F855F">
      <w:pPr>
        <w:pStyle w:val="8"/>
        <w:spacing w:line="360" w:lineRule="auto"/>
        <w:ind w:left="840" w:hanging="420"/>
        <w:rPr>
          <w:rFonts w:ascii="宋体" w:hAnsi="宋体"/>
        </w:rPr>
      </w:pPr>
      <w:r>
        <w:rPr>
          <w:rFonts w:hint="eastAsia" w:ascii="宋体" w:hAnsi="宋体"/>
        </w:rPr>
        <w:t>自本公告发布之日起5个工作日</w:t>
      </w:r>
    </w:p>
    <w:p w14:paraId="6EED259C">
      <w:pPr>
        <w:widowControl/>
        <w:spacing w:line="360" w:lineRule="auto"/>
        <w:ind w:firstLine="422" w:firstLineChars="200"/>
        <w:jc w:val="left"/>
        <w:rPr>
          <w:rFonts w:ascii="宋体" w:hAnsi="宋体" w:cs="Arial"/>
          <w:b/>
          <w:bCs/>
          <w:szCs w:val="21"/>
        </w:rPr>
      </w:pPr>
      <w:r>
        <w:rPr>
          <w:rFonts w:hint="eastAsia" w:ascii="宋体" w:hAnsi="宋体" w:cs="Arial"/>
          <w:b/>
          <w:bCs/>
          <w:szCs w:val="21"/>
        </w:rPr>
        <w:t>六、其他补充事宜：</w:t>
      </w:r>
    </w:p>
    <w:p w14:paraId="563DA88C">
      <w:pPr>
        <w:widowControl/>
        <w:spacing w:line="360" w:lineRule="auto"/>
        <w:ind w:firstLine="420" w:firstLineChars="200"/>
        <w:jc w:val="left"/>
        <w:rPr>
          <w:rFonts w:ascii="宋体" w:hAnsi="宋体"/>
          <w:szCs w:val="21"/>
        </w:rPr>
      </w:pPr>
      <w:r>
        <w:rPr>
          <w:rFonts w:hint="eastAsia" w:ascii="宋体" w:hAnsi="宋体"/>
          <w:szCs w:val="21"/>
        </w:rPr>
        <w:t>1、投标人认为采购文件、采购过程、中标或者成交结果使自己的权益受到损害的，可以在知道或者应知其权益受到损害之日起七个工作日内，以书面形式向采购人和采购代理机构提出质疑（投标人在法定质疑期内一次性提出针对同一采购程序环节的质疑）。投标人应知其权益受到损害之日，是指：对可以质疑的采购文件提出质疑的，为依法获取采购文件之日或者采购文件公告期限届满之日（招标公告为公告发布后至第6个工作日）起7个工作日内，以书面形式向采购人、采购代理机构提出；对采购过程提出质疑的，为各采购程序环节结束之日；对中标或者成交结果提出质疑的，为中标或者成交结果公告期限届满之日。</w:t>
      </w:r>
    </w:p>
    <w:p w14:paraId="05427944">
      <w:pPr>
        <w:pStyle w:val="12"/>
        <w:spacing w:line="360" w:lineRule="auto"/>
        <w:ind w:firstLine="440"/>
        <w:rPr>
          <w:rFonts w:ascii="宋体" w:hAnsi="宋体" w:cs="宋体"/>
          <w:b/>
          <w:bCs/>
          <w:szCs w:val="21"/>
        </w:rPr>
      </w:pPr>
      <w:r>
        <w:rPr>
          <w:rFonts w:hint="eastAsia" w:ascii="宋体" w:hAnsi="宋体"/>
          <w:kern w:val="2"/>
          <w:szCs w:val="21"/>
        </w:rPr>
        <w:t>2、针对同一采购程序环节的质疑，投标人应在法定期限内一次性提出（即针对同一采购程序环节的质疑采购人或采购代理机构仅受理一次），逾期提出或针对同一采购程序环节多次提出的质疑将不予受理、答复。投标人对采购人和采购代理机构的质疑答复不满意或者采购人和采购代理机构未在规定时间内作出答复的，可以在答复期满后十五个工作日内向同级政府采购监管部门投诉。</w:t>
      </w:r>
      <w:r>
        <w:rPr>
          <w:rFonts w:hint="eastAsia" w:ascii="宋体" w:hAnsi="宋体" w:cs="宋体"/>
          <w:b/>
          <w:bCs/>
          <w:szCs w:val="21"/>
        </w:rPr>
        <w:t>质疑函范本、投诉书范本请到浙江政府采购网下载专区下载。</w:t>
      </w:r>
    </w:p>
    <w:p w14:paraId="15012D47">
      <w:pPr>
        <w:spacing w:line="360" w:lineRule="auto"/>
        <w:rPr>
          <w:rFonts w:ascii="宋体" w:hAnsi="宋体"/>
          <w:szCs w:val="21"/>
        </w:rPr>
      </w:pPr>
      <w:r>
        <w:rPr>
          <w:rFonts w:hint="eastAsia" w:ascii="宋体" w:hAnsi="宋体"/>
          <w:szCs w:val="21"/>
        </w:rPr>
        <w:t xml:space="preserve">     3、采购信息发布媒介：浙江政府采购网、常山县人民政府网。</w:t>
      </w:r>
    </w:p>
    <w:p w14:paraId="1FEA4D5D">
      <w:pPr>
        <w:widowControl/>
        <w:spacing w:line="360" w:lineRule="auto"/>
        <w:ind w:firstLine="422" w:firstLineChars="200"/>
        <w:jc w:val="left"/>
        <w:rPr>
          <w:rFonts w:ascii="宋体" w:hAnsi="宋体" w:cs="Arial"/>
          <w:b/>
          <w:bCs/>
          <w:szCs w:val="21"/>
        </w:rPr>
      </w:pPr>
      <w:r>
        <w:rPr>
          <w:rFonts w:hint="eastAsia" w:ascii="宋体" w:hAnsi="宋体" w:cs="Arial"/>
          <w:b/>
          <w:bCs/>
          <w:szCs w:val="21"/>
        </w:rPr>
        <w:t>4、在线投标响应（电子投标）说明：</w:t>
      </w:r>
    </w:p>
    <w:p w14:paraId="1BECC235">
      <w:pPr>
        <w:spacing w:line="360" w:lineRule="auto"/>
        <w:ind w:firstLine="420" w:firstLineChars="200"/>
        <w:rPr>
          <w:rFonts w:ascii="宋体" w:hAnsi="宋体"/>
        </w:rPr>
      </w:pPr>
      <w:r>
        <w:rPr>
          <w:rFonts w:hint="eastAsia" w:ascii="宋体" w:hAnsi="宋体"/>
        </w:rPr>
        <w:t>4.1投标人应在投标前完成CA数字证书办理。（办理流程详见</w:t>
      </w:r>
      <w:r>
        <w:rPr>
          <w:rFonts w:ascii="宋体" w:hAnsi="宋体"/>
        </w:rPr>
        <w:fldChar w:fldCharType="begin"/>
      </w:r>
      <w:r>
        <w:rPr>
          <w:rFonts w:ascii="宋体" w:hAnsi="宋体"/>
        </w:rPr>
        <w:instrText xml:space="preserve">HYPERLINK "http://zfcg.czt.zj.gov.cn/bidClientTemplate/2019-05-27/12945.html"</w:instrText>
      </w:r>
      <w:r>
        <w:rPr>
          <w:rFonts w:ascii="宋体" w:hAnsi="宋体"/>
        </w:rPr>
        <w:fldChar w:fldCharType="separate"/>
      </w:r>
      <w:r>
        <w:rPr>
          <w:rStyle w:val="11"/>
          <w:rFonts w:hint="eastAsia" w:ascii="宋体" w:hAnsi="宋体"/>
        </w:rPr>
        <w:t>http://zfcg.czt.zj.gov.cn/bidClientTemplate/2019-05-27/12945.html</w:t>
      </w:r>
      <w:r>
        <w:rPr>
          <w:rFonts w:ascii="宋体" w:hAnsi="宋体"/>
        </w:rPr>
        <w:fldChar w:fldCharType="end"/>
      </w:r>
      <w:r>
        <w:rPr>
          <w:rFonts w:hint="eastAsia" w:ascii="宋体" w:hAnsi="宋体"/>
        </w:rPr>
        <w:t>，或登录“浙江政府采购网-下载专区-电子投标客户端-CA驱动和申领流程”）。完成CA数字证书办理预计一周左右，建议各投标人抓紧时间办理。</w:t>
      </w:r>
    </w:p>
    <w:p w14:paraId="517FCCFC">
      <w:pPr>
        <w:pStyle w:val="5"/>
        <w:wordWrap w:val="0"/>
        <w:snapToGrid w:val="0"/>
        <w:spacing w:line="360" w:lineRule="auto"/>
        <w:ind w:firstLine="420" w:firstLineChars="200"/>
        <w:rPr>
          <w:rFonts w:hAnsi="宋体" w:cs="宋体"/>
          <w:bCs/>
          <w:kern w:val="0"/>
        </w:rPr>
      </w:pPr>
      <w:r>
        <w:rPr>
          <w:rFonts w:hint="eastAsia" w:hAnsi="宋体" w:cs="宋体"/>
          <w:bCs/>
          <w:kern w:val="0"/>
        </w:rPr>
        <w:t>4.2投标人通过“政采云电子交易客户端”制作投标文件。（“政采云电子交易客户端”下载详见</w:t>
      </w:r>
      <w:r>
        <w:rPr>
          <w:rFonts w:hAnsi="宋体"/>
        </w:rPr>
        <w:fldChar w:fldCharType="begin"/>
      </w:r>
      <w:r>
        <w:rPr>
          <w:rFonts w:hAnsi="宋体"/>
        </w:rPr>
        <w:instrText xml:space="preserve">HYPERLINK "http://zfcg.czt.zj.gov.cn/bidClientTemplate/2019-09-24/12975.html"</w:instrText>
      </w:r>
      <w:r>
        <w:rPr>
          <w:rFonts w:hAnsi="宋体"/>
        </w:rPr>
        <w:fldChar w:fldCharType="separate"/>
      </w:r>
      <w:r>
        <w:rPr>
          <w:rFonts w:hint="eastAsia" w:hAnsi="宋体" w:cs="宋体"/>
          <w:bCs/>
          <w:kern w:val="0"/>
          <w:u w:val="single"/>
        </w:rPr>
        <w:t>http://zfcg.czt.zj.gov.cn/bidClientTemplate/2019-09-24/12975.html</w:t>
      </w:r>
      <w:r>
        <w:rPr>
          <w:rFonts w:hAnsi="宋体"/>
        </w:rPr>
        <w:fldChar w:fldCharType="end"/>
      </w:r>
      <w:r>
        <w:rPr>
          <w:rFonts w:hint="eastAsia" w:hAnsi="宋体" w:cs="宋体"/>
          <w:bCs/>
          <w:kern w:val="0"/>
        </w:rPr>
        <w:t>或登录“ 浙江政府采购网-下载专区- 电子投标客户端- 政采云电子交易客户端”）。</w:t>
      </w:r>
    </w:p>
    <w:p w14:paraId="5DCD832A">
      <w:pPr>
        <w:pStyle w:val="5"/>
        <w:wordWrap w:val="0"/>
        <w:snapToGrid w:val="0"/>
        <w:spacing w:line="360" w:lineRule="auto"/>
        <w:ind w:firstLine="420" w:firstLineChars="200"/>
        <w:rPr>
          <w:rFonts w:hAnsi="宋体" w:cs="宋体"/>
          <w:bCs/>
          <w:kern w:val="0"/>
        </w:rPr>
      </w:pPr>
      <w:r>
        <w:rPr>
          <w:rFonts w:hint="eastAsia" w:hAnsi="宋体" w:cs="宋体"/>
          <w:bCs/>
          <w:kern w:val="0"/>
        </w:rPr>
        <w:t>4.3电子投标制作具体流程详见政府采购项目电子交易管理操作指南：【请投标人点击链接</w:t>
      </w:r>
      <w:r>
        <w:rPr>
          <w:rFonts w:hint="eastAsia" w:hAnsi="宋体" w:cs="宋体"/>
          <w:bCs/>
          <w:kern w:val="0"/>
          <w:u w:val="single"/>
        </w:rPr>
        <w:t>https://service.zcygov.cn/#/knowledges/CW1EtGwBFdiHxlNd6I3m/6IMVAG0BFdiHxlNdQ8Na</w:t>
      </w:r>
      <w:r>
        <w:rPr>
          <w:rFonts w:hint="eastAsia" w:hAnsi="宋体" w:cs="宋体"/>
          <w:bCs/>
          <w:kern w:val="0"/>
        </w:rPr>
        <w:t>或登录“政府采购云平台（www.zcygov.cn）”，从首页-服务中</w:t>
      </w:r>
      <w:bookmarkStart w:id="0" w:name="_GoBack"/>
      <w:bookmarkEnd w:id="0"/>
      <w:r>
        <w:rPr>
          <w:rFonts w:hint="eastAsia" w:hAnsi="宋体" w:cs="宋体"/>
          <w:bCs/>
          <w:kern w:val="0"/>
        </w:rPr>
        <w:t>心-帮助文档-项目采购-操作流程-电子招投标，查看文档和视频】。投标人在使用系统进行投标的过程中遇到涉及平台使用的任何问题，可致电政府采购云平台技术支持热线咨询，联系方式：95763。</w:t>
      </w:r>
    </w:p>
    <w:p w14:paraId="557A1905">
      <w:pPr>
        <w:spacing w:line="360" w:lineRule="auto"/>
        <w:ind w:firstLine="422" w:firstLineChars="200"/>
        <w:rPr>
          <w:rFonts w:ascii="宋体" w:hAnsi="宋体"/>
          <w:szCs w:val="21"/>
        </w:rPr>
      </w:pPr>
      <w:r>
        <w:rPr>
          <w:rFonts w:hint="eastAsia" w:ascii="宋体" w:hAnsi="宋体" w:cs="宋体"/>
          <w:b/>
          <w:kern w:val="0"/>
          <w:szCs w:val="21"/>
        </w:rPr>
        <w:t>4.4本项目投标文件的解密、报价文件确认等所使用的CA必须和制作</w:t>
      </w:r>
      <w:r>
        <w:rPr>
          <w:rFonts w:hint="eastAsia" w:ascii="宋体" w:hAnsi="宋体" w:cs="宋体"/>
          <w:b/>
          <w:szCs w:val="21"/>
          <w:lang w:val="zh-CN"/>
        </w:rPr>
        <w:t>电子加密投标文件时使用的</w:t>
      </w:r>
      <w:r>
        <w:rPr>
          <w:rFonts w:hint="eastAsia" w:ascii="宋体" w:hAnsi="宋体" w:cs="宋体"/>
          <w:b/>
          <w:szCs w:val="21"/>
        </w:rPr>
        <w:t>CA为</w:t>
      </w:r>
      <w:r>
        <w:rPr>
          <w:rFonts w:hint="eastAsia" w:ascii="宋体" w:hAnsi="宋体" w:cs="宋体"/>
          <w:b/>
          <w:szCs w:val="21"/>
          <w:lang w:val="zh-CN"/>
        </w:rPr>
        <w:t>同一个。</w:t>
      </w:r>
      <w:r>
        <w:rPr>
          <w:rFonts w:hint="eastAsia" w:ascii="宋体" w:hAnsi="宋体" w:cs="宋体"/>
          <w:bCs/>
          <w:kern w:val="0"/>
          <w:szCs w:val="21"/>
        </w:rPr>
        <w:t>为确保网上操作合法、有效和安全，投标人应当在投标截止时间前完成在“政府采购云平台”的身份认证，确保在电子投标过程中能够对相关数据电文进行加密和使用电子签章。</w:t>
      </w:r>
    </w:p>
    <w:p w14:paraId="0C4EF6EC">
      <w:pPr>
        <w:pStyle w:val="8"/>
        <w:spacing w:line="360" w:lineRule="auto"/>
        <w:ind w:left="0" w:leftChars="0" w:firstLineChars="200"/>
        <w:rPr>
          <w:rFonts w:ascii="宋体" w:hAnsi="宋体"/>
        </w:rPr>
      </w:pPr>
      <w:r>
        <w:rPr>
          <w:rFonts w:hint="eastAsia" w:ascii="宋体" w:hAnsi="宋体"/>
        </w:rPr>
        <w:t>4.5本项目采用电子投标，投标人代表无需出席开标现场会议。开标时间前投标人登录“政府采购云平台”进入开标大厅等候开标。</w:t>
      </w:r>
    </w:p>
    <w:p w14:paraId="03115820">
      <w:pPr>
        <w:pStyle w:val="8"/>
        <w:spacing w:line="360" w:lineRule="auto"/>
        <w:ind w:left="0" w:leftChars="0" w:firstLineChars="200"/>
        <w:rPr>
          <w:rFonts w:hint="eastAsia" w:ascii="宋体" w:hAnsi="宋体"/>
        </w:rPr>
      </w:pPr>
      <w:r>
        <w:rPr>
          <w:rFonts w:hint="eastAsia" w:ascii="宋体" w:hAnsi="宋体"/>
        </w:rPr>
        <w:t>4.6.本采购项目，中标单位与采购单位签订的政府采购合同适用于常山县政府采购贷款政策简称“政采贷”，具体内容可参阅《常山“政采贷”办理指引》（https://mp.weixin.qq.com/s/S-lQ9FA7fuP62RywRqfelQ）</w:t>
      </w:r>
    </w:p>
    <w:p w14:paraId="1670B2A6">
      <w:pPr>
        <w:spacing w:line="360" w:lineRule="auto"/>
        <w:rPr>
          <w:rFonts w:ascii="宋体" w:hAnsi="宋体" w:cs="宋体"/>
          <w:b/>
          <w:bCs/>
          <w:szCs w:val="21"/>
        </w:rPr>
      </w:pPr>
      <w:r>
        <w:rPr>
          <w:rFonts w:hint="eastAsia" w:ascii="宋体" w:hAnsi="宋体"/>
          <w:szCs w:val="21"/>
        </w:rPr>
        <w:t xml:space="preserve">  </w:t>
      </w:r>
      <w:r>
        <w:rPr>
          <w:rFonts w:hint="eastAsia" w:ascii="宋体" w:hAnsi="宋体" w:cs="宋体"/>
          <w:b/>
          <w:bCs/>
          <w:szCs w:val="21"/>
        </w:rPr>
        <w:t>七、对本次招标提出询问、质疑、投诉，请按以下方式联系：</w:t>
      </w:r>
    </w:p>
    <w:p w14:paraId="5E2E592D">
      <w:pPr>
        <w:spacing w:line="360" w:lineRule="auto"/>
        <w:ind w:firstLine="420" w:firstLineChars="200"/>
        <w:rPr>
          <w:rFonts w:hint="eastAsia" w:ascii="宋体" w:hAnsi="宋体"/>
          <w:szCs w:val="21"/>
        </w:rPr>
      </w:pPr>
      <w:r>
        <w:rPr>
          <w:rFonts w:hint="eastAsia" w:ascii="宋体" w:hAnsi="宋体"/>
          <w:szCs w:val="21"/>
        </w:rPr>
        <w:t>1、采购单位：</w:t>
      </w:r>
      <w:r>
        <w:rPr>
          <w:rFonts w:hint="eastAsia" w:ascii="宋体" w:hAnsi="宋体"/>
          <w:szCs w:val="21"/>
          <w:lang w:eastAsia="zh-CN"/>
        </w:rPr>
        <w:t>常山县教育局</w:t>
      </w:r>
      <w:r>
        <w:rPr>
          <w:rFonts w:hint="eastAsia" w:ascii="宋体" w:hAnsi="宋体"/>
          <w:szCs w:val="21"/>
        </w:rPr>
        <w:t xml:space="preserve">   </w:t>
      </w:r>
    </w:p>
    <w:p w14:paraId="3921CB30">
      <w:pPr>
        <w:spacing w:line="360" w:lineRule="auto"/>
        <w:ind w:firstLine="420" w:firstLineChars="200"/>
        <w:rPr>
          <w:rFonts w:hint="eastAsia" w:ascii="宋体" w:hAnsi="宋体" w:eastAsia="宋体" w:cs="Times New Roman"/>
          <w:szCs w:val="21"/>
          <w:highlight w:val="none"/>
          <w:lang w:val="en-US" w:eastAsia="zh-CN"/>
        </w:rPr>
      </w:pPr>
      <w:r>
        <w:rPr>
          <w:rFonts w:hint="eastAsia" w:ascii="宋体" w:hAnsi="宋体"/>
          <w:szCs w:val="21"/>
        </w:rPr>
        <w:t>联系人：</w:t>
      </w:r>
      <w:r>
        <w:rPr>
          <w:rFonts w:hint="eastAsia" w:ascii="宋体" w:hAnsi="宋体"/>
          <w:szCs w:val="21"/>
          <w:lang w:eastAsia="zh-CN"/>
        </w:rPr>
        <w:t>何老师</w:t>
      </w:r>
      <w:r>
        <w:rPr>
          <w:rFonts w:hint="eastAsia" w:ascii="宋体" w:hAnsi="宋体"/>
          <w:szCs w:val="21"/>
        </w:rPr>
        <w:t xml:space="preserve"> </w:t>
      </w:r>
      <w:r>
        <w:rPr>
          <w:rFonts w:hint="eastAsia" w:ascii="宋体" w:hAnsi="宋体" w:eastAsia="宋体" w:cs="Times New Roman"/>
          <w:szCs w:val="21"/>
        </w:rPr>
        <w:t xml:space="preserve">   </w:t>
      </w:r>
      <w:r>
        <w:rPr>
          <w:rFonts w:hint="eastAsia" w:ascii="宋体" w:hAnsi="宋体" w:eastAsia="宋体" w:cs="Times New Roman"/>
          <w:szCs w:val="21"/>
          <w:lang w:val="en-US" w:eastAsia="zh-CN"/>
        </w:rPr>
        <w:t xml:space="preserve">  </w:t>
      </w:r>
      <w:r>
        <w:rPr>
          <w:rFonts w:hint="eastAsia" w:ascii="宋体" w:hAnsi="宋体" w:eastAsia="宋体" w:cs="Times New Roman"/>
          <w:szCs w:val="21"/>
        </w:rPr>
        <w:t xml:space="preserve"> </w:t>
      </w:r>
      <w:r>
        <w:rPr>
          <w:rFonts w:hint="eastAsia" w:ascii="宋体" w:hAnsi="宋体" w:eastAsia="宋体" w:cs="Times New Roman"/>
          <w:szCs w:val="21"/>
          <w:highlight w:val="none"/>
          <w:lang w:val="en-US" w:eastAsia="zh-CN"/>
        </w:rPr>
        <w:t xml:space="preserve"> </w:t>
      </w:r>
      <w:r>
        <w:rPr>
          <w:rFonts w:hint="eastAsia" w:ascii="宋体" w:hAnsi="宋体" w:eastAsia="宋体" w:cs="Times New Roman"/>
          <w:szCs w:val="21"/>
          <w:highlight w:val="none"/>
        </w:rPr>
        <w:t xml:space="preserve"> 联系电话：</w:t>
      </w:r>
      <w:ins w:id="0" w:author="Administrator" w:date="2025-06-16T10:32:00Z">
        <w:r>
          <w:rPr>
            <w:rFonts w:hint="eastAsia" w:ascii="宋体" w:hAnsi="宋体" w:eastAsia="宋体" w:cs="Times New Roman"/>
            <w:szCs w:val="21"/>
            <w:highlight w:val="none"/>
            <w:lang w:val="en-US" w:eastAsia="zh-CN"/>
          </w:rPr>
          <w:t>13567055080</w:t>
        </w:r>
      </w:ins>
    </w:p>
    <w:p w14:paraId="12FDEE12">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highlight w:val="none"/>
        </w:rPr>
        <w:t>质疑联系人：</w:t>
      </w:r>
      <w:r>
        <w:rPr>
          <w:rFonts w:hint="eastAsia" w:ascii="宋体" w:hAnsi="宋体" w:eastAsia="宋体" w:cs="Times New Roman"/>
          <w:szCs w:val="21"/>
          <w:highlight w:val="none"/>
          <w:lang w:eastAsia="zh-CN"/>
        </w:rPr>
        <w:t>余老</w:t>
      </w:r>
      <w:r>
        <w:rPr>
          <w:rFonts w:hint="eastAsia" w:ascii="宋体" w:hAnsi="宋体" w:eastAsia="宋体" w:cs="Times New Roman"/>
          <w:szCs w:val="21"/>
          <w:lang w:eastAsia="zh-CN"/>
        </w:rPr>
        <w:t xml:space="preserve">师  </w:t>
      </w:r>
      <w:r>
        <w:rPr>
          <w:rFonts w:hint="eastAsia" w:ascii="宋体" w:hAnsi="宋体" w:eastAsia="宋体" w:cs="Times New Roman"/>
          <w:szCs w:val="21"/>
          <w:lang w:val="en-US" w:eastAsia="zh-CN"/>
        </w:rPr>
        <w:t xml:space="preserve">   </w:t>
      </w:r>
      <w:r>
        <w:rPr>
          <w:rFonts w:hint="eastAsia" w:ascii="宋体" w:hAnsi="宋体" w:eastAsia="宋体" w:cs="Times New Roman"/>
          <w:szCs w:val="21"/>
          <w:lang w:eastAsia="zh-CN"/>
        </w:rPr>
        <w:t>联系电话</w:t>
      </w:r>
      <w:r>
        <w:rPr>
          <w:rFonts w:hint="eastAsia" w:ascii="宋体" w:hAnsi="宋体" w:eastAsia="宋体" w:cs="Times New Roman"/>
          <w:szCs w:val="21"/>
          <w:highlight w:val="none"/>
        </w:rPr>
        <w:t>：</w:t>
      </w:r>
      <w:r>
        <w:rPr>
          <w:rFonts w:hint="eastAsia" w:ascii="宋体" w:hAnsi="宋体" w:eastAsia="宋体" w:cs="Times New Roman"/>
          <w:szCs w:val="21"/>
          <w:highlight w:val="none"/>
          <w:lang w:val="en-US" w:eastAsia="zh-CN"/>
        </w:rPr>
        <w:t xml:space="preserve"> 18767</w:t>
      </w:r>
      <w:r>
        <w:rPr>
          <w:rFonts w:hint="eastAsia" w:ascii="宋体" w:hAnsi="宋体" w:eastAsia="宋体" w:cs="Times New Roman"/>
          <w:szCs w:val="21"/>
          <w:lang w:val="en-US" w:eastAsia="zh-CN"/>
        </w:rPr>
        <w:t>054383</w:t>
      </w:r>
      <w:r>
        <w:rPr>
          <w:rFonts w:hint="eastAsia" w:ascii="宋体" w:hAnsi="宋体" w:eastAsia="宋体" w:cs="Times New Roman"/>
          <w:szCs w:val="21"/>
        </w:rPr>
        <w:t xml:space="preserve"> </w:t>
      </w:r>
    </w:p>
    <w:p w14:paraId="1244B802">
      <w:pPr>
        <w:spacing w:line="360" w:lineRule="auto"/>
        <w:ind w:firstLine="420" w:firstLineChars="200"/>
        <w:rPr>
          <w:rFonts w:hint="eastAsia" w:ascii="宋体" w:hAnsi="宋体" w:eastAsia="宋体"/>
          <w:szCs w:val="21"/>
          <w:lang w:eastAsia="zh-CN"/>
        </w:rPr>
      </w:pPr>
      <w:r>
        <w:rPr>
          <w:rFonts w:hint="eastAsia" w:ascii="宋体" w:hAnsi="宋体"/>
          <w:szCs w:val="21"/>
        </w:rPr>
        <w:t>地址：</w:t>
      </w:r>
      <w:r>
        <w:rPr>
          <w:rFonts w:hint="eastAsia" w:ascii="宋体" w:hAnsi="宋体"/>
          <w:szCs w:val="21"/>
          <w:lang w:eastAsia="zh-CN"/>
        </w:rPr>
        <w:t>常山县文峰东路</w:t>
      </w:r>
    </w:p>
    <w:p w14:paraId="30C157F9">
      <w:pPr>
        <w:spacing w:line="360" w:lineRule="auto"/>
        <w:ind w:firstLine="420" w:firstLineChars="200"/>
        <w:rPr>
          <w:rFonts w:ascii="宋体" w:hAnsi="宋体"/>
          <w:szCs w:val="21"/>
        </w:rPr>
      </w:pPr>
      <w:r>
        <w:rPr>
          <w:rFonts w:hint="eastAsia" w:ascii="宋体" w:hAnsi="宋体"/>
          <w:szCs w:val="21"/>
        </w:rPr>
        <w:t>2、采购代理机构：衢州市开成工程造价咨询事务所有限公司</w:t>
      </w:r>
    </w:p>
    <w:p w14:paraId="372B6CAD">
      <w:pPr>
        <w:spacing w:line="360" w:lineRule="auto"/>
        <w:ind w:firstLine="420" w:firstLineChars="200"/>
        <w:rPr>
          <w:rFonts w:hint="eastAsia" w:ascii="宋体" w:hAnsi="宋体"/>
          <w:szCs w:val="21"/>
        </w:rPr>
      </w:pPr>
      <w:r>
        <w:rPr>
          <w:rFonts w:hint="eastAsia" w:ascii="宋体" w:hAnsi="宋体"/>
          <w:szCs w:val="21"/>
        </w:rPr>
        <w:t>联系人：孔爱丽                   联系电话：13567035102</w:t>
      </w:r>
    </w:p>
    <w:p w14:paraId="4C4716C0">
      <w:pPr>
        <w:spacing w:line="360" w:lineRule="auto"/>
        <w:ind w:firstLine="420" w:firstLineChars="200"/>
        <w:rPr>
          <w:rFonts w:hint="eastAsia" w:ascii="宋体" w:hAnsi="宋体"/>
          <w:szCs w:val="21"/>
        </w:rPr>
      </w:pPr>
      <w:r>
        <w:rPr>
          <w:rFonts w:hint="eastAsia" w:ascii="宋体" w:hAnsi="宋体"/>
          <w:szCs w:val="21"/>
        </w:rPr>
        <w:t xml:space="preserve">质疑联系人：王俊                 质疑联系电话：0570-5021909 </w:t>
      </w:r>
    </w:p>
    <w:p w14:paraId="5298C9AD">
      <w:pPr>
        <w:spacing w:line="360" w:lineRule="auto"/>
        <w:ind w:firstLine="420" w:firstLineChars="200"/>
        <w:rPr>
          <w:rFonts w:ascii="宋体" w:hAnsi="宋体"/>
          <w:szCs w:val="21"/>
        </w:rPr>
      </w:pPr>
      <w:r>
        <w:rPr>
          <w:rFonts w:hint="eastAsia" w:ascii="宋体" w:hAnsi="宋体"/>
          <w:szCs w:val="21"/>
        </w:rPr>
        <w:t>地址：浙江省常山县浙西世贸城15号楼3338号</w:t>
      </w:r>
    </w:p>
    <w:p w14:paraId="2E82322B">
      <w:pPr>
        <w:spacing w:line="360" w:lineRule="auto"/>
        <w:ind w:firstLine="420" w:firstLineChars="200"/>
        <w:rPr>
          <w:rFonts w:ascii="宋体" w:hAnsi="宋体"/>
          <w:szCs w:val="21"/>
        </w:rPr>
      </w:pPr>
      <w:r>
        <w:rPr>
          <w:rFonts w:hint="eastAsia" w:ascii="宋体" w:hAnsi="宋体"/>
          <w:szCs w:val="21"/>
        </w:rPr>
        <w:t>3、同级政府采购监督管理部门：常山县财政局政府采购监管科</w:t>
      </w:r>
    </w:p>
    <w:p w14:paraId="6D37A063">
      <w:pPr>
        <w:spacing w:line="360" w:lineRule="auto"/>
        <w:ind w:firstLine="420" w:firstLineChars="200"/>
        <w:rPr>
          <w:rFonts w:hint="eastAsia" w:ascii="宋体" w:hAnsi="宋体"/>
          <w:szCs w:val="21"/>
        </w:rPr>
      </w:pPr>
      <w:r>
        <w:rPr>
          <w:rFonts w:hint="eastAsia" w:ascii="宋体" w:hAnsi="宋体"/>
          <w:szCs w:val="21"/>
        </w:rPr>
        <w:t>联系人：李先生；监督投诉电话：0570-5015373；</w:t>
      </w:r>
    </w:p>
    <w:p w14:paraId="6321BE8A">
      <w:pPr>
        <w:spacing w:line="360" w:lineRule="auto"/>
        <w:ind w:firstLine="420" w:firstLineChars="200"/>
      </w:pPr>
      <w:r>
        <w:rPr>
          <w:rFonts w:hint="eastAsia" w:ascii="宋体" w:hAnsi="宋体"/>
          <w:szCs w:val="21"/>
        </w:rPr>
        <w:t>地址：常山县天马街道定阳北路415号</w:t>
      </w:r>
    </w:p>
    <w:sectPr>
      <w:footerReference r:id="rId3" w:type="default"/>
      <w:pgSz w:w="11906" w:h="16838"/>
      <w:pgMar w:top="988" w:right="1066" w:bottom="144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F3D45C">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E658BDC">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7E658BDC">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D65BFB"/>
    <w:rsid w:val="11AE0346"/>
    <w:rsid w:val="4B2E419E"/>
    <w:rsid w:val="67D16185"/>
    <w:rsid w:val="793230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jc w:val="center"/>
      <w:outlineLvl w:val="0"/>
    </w:pPr>
    <w:rPr>
      <w:rFonts w:ascii="楷体_GB2312" w:eastAsia="楷体_GB2312"/>
      <w:b/>
      <w:bCs/>
      <w:kern w:val="0"/>
      <w:sz w:val="20"/>
      <w:szCs w:val="20"/>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10"/>
    <w:pPr>
      <w:keepNext/>
      <w:keepLines/>
      <w:widowControl/>
      <w:tabs>
        <w:tab w:val="center" w:pos="540"/>
      </w:tabs>
      <w:spacing w:line="360" w:lineRule="auto"/>
      <w:outlineLvl w:val="0"/>
    </w:pPr>
    <w:rPr>
      <w:rFonts w:ascii="Arial" w:hAnsi="Arial"/>
      <w:b/>
      <w:bCs/>
      <w:sz w:val="28"/>
      <w:szCs w:val="32"/>
    </w:rPr>
  </w:style>
  <w:style w:type="paragraph" w:styleId="4">
    <w:name w:val="Body Text Indent"/>
    <w:basedOn w:val="1"/>
    <w:next w:val="1"/>
    <w:qFormat/>
    <w:uiPriority w:val="0"/>
    <w:pPr>
      <w:ind w:left="480" w:hanging="480" w:hangingChars="200"/>
    </w:pPr>
    <w:rPr>
      <w:rFonts w:ascii="Times New Roman" w:hAnsi="Times New Roman" w:eastAsia="宋体" w:cs="Times New Roman"/>
      <w:sz w:val="24"/>
    </w:rPr>
  </w:style>
  <w:style w:type="paragraph" w:styleId="5">
    <w:name w:val="Plain Text"/>
    <w:basedOn w:val="1"/>
    <w:next w:val="1"/>
    <w:qFormat/>
    <w:uiPriority w:val="0"/>
    <w:pPr>
      <w:widowControl/>
      <w:overflowPunct w:val="0"/>
      <w:autoSpaceDE w:val="0"/>
      <w:autoSpaceDN w:val="0"/>
      <w:adjustRightInd w:val="0"/>
      <w:jc w:val="left"/>
    </w:pPr>
    <w:rPr>
      <w:rFonts w:ascii="宋体" w:hAnsi="Courier New"/>
      <w:szCs w:val="21"/>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First Indent 2"/>
    <w:basedOn w:val="4"/>
    <w:next w:val="1"/>
    <w:qFormat/>
    <w:uiPriority w:val="99"/>
    <w:pPr>
      <w:spacing w:after="120" w:line="240" w:lineRule="auto"/>
      <w:ind w:left="420" w:leftChars="200" w:firstLine="420"/>
    </w:pPr>
    <w:rPr>
      <w:rFonts w:ascii="Times New Roman" w:hAnsi="Times New Roman" w:eastAsia="宋体" w:cs="宋体"/>
      <w:sz w:val="21"/>
      <w:szCs w:val="21"/>
    </w:rPr>
  </w:style>
  <w:style w:type="character" w:styleId="11">
    <w:name w:val="Hyperlink"/>
    <w:qFormat/>
    <w:uiPriority w:val="0"/>
    <w:rPr>
      <w:rFonts w:ascii="Times New Roman" w:hAnsi="Times New Roman" w:eastAsia="宋体" w:cs="Times New Roman"/>
      <w:color w:val="000000"/>
      <w:sz w:val="20"/>
      <w:szCs w:val="20"/>
      <w:u w:val="none"/>
    </w:rPr>
  </w:style>
  <w:style w:type="paragraph" w:customStyle="1" w:styleId="12">
    <w:name w:val="Fließtext"/>
    <w:basedOn w:val="1"/>
    <w:qFormat/>
    <w:uiPriority w:val="0"/>
    <w:pPr>
      <w:overflowPunct w:val="0"/>
      <w:autoSpaceDE w:val="0"/>
      <w:autoSpaceDN w:val="0"/>
      <w:adjustRightInd w:val="0"/>
      <w:textAlignment w:val="baseline"/>
    </w:pPr>
    <w:rPr>
      <w:rFonts w:ascii="Times New Roman" w:hAnsi="Times New Roman" w:eastAsia="宋体" w:cs="Times New Roman"/>
      <w:kern w:val="28"/>
      <w:szCs w:val="20"/>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2025-06-24T07:42:22Z</dcterms:created>
  <dc:creator>Administrator</dc:creator>
  <cp:lastModifiedBy>Administrator</cp:lastModifiedBy>
  <cp:lastPrinted>2025-06-24T07:44:55Z</cp:lastPrinted>
  <dcterms:modified xsi:type="dcterms:W3CDTF">2025-06-24T07:45:46Z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eyJoZGlkIjoiOTY2OGY4OGVlMTlhYjFlNGE1OTBiNzFlM2QzNGJjNmYiLCJ1c2VySWQiOiIxOTk1MTczMjMifQ==</vt:lpwstr>
  </property>
  <property fmtid="{D5CDD505-2E9C-101B-9397-08002B2CF9AE}" pid="4" name="ICV">
    <vt:lpwstr>AF0612768FED43DB89244FCDF99DE28B_12</vt:lpwstr>
  </property>
</Properties>
</file>